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9F4" w:rsidRPr="00AF5A1A" w:rsidRDefault="003857E8" w:rsidP="007A4295">
      <w:pPr>
        <w:autoSpaceDE w:val="0"/>
        <w:autoSpaceDN w:val="0"/>
        <w:spacing w:line="360" w:lineRule="exact"/>
        <w:ind w:right="400"/>
        <w:jc w:val="right"/>
        <w:textAlignment w:val="bottom"/>
        <w:rPr>
          <w:rFonts w:ascii="Arial" w:hAnsi="Arial" w:cs="Arial"/>
          <w:b/>
          <w:kern w:val="2"/>
          <w:sz w:val="44"/>
        </w:rPr>
      </w:pPr>
      <w:r>
        <w:rPr>
          <w:rFonts w:ascii="Arial" w:hAnsi="Arial" w:cs="Arial"/>
          <w:noProof/>
        </w:rPr>
        <w:drawing>
          <wp:anchor distT="0" distB="0" distL="114300" distR="114300" simplePos="0" relativeHeight="251657728" behindDoc="0" locked="0" layoutInCell="1" allowOverlap="0">
            <wp:simplePos x="0" y="0"/>
            <wp:positionH relativeFrom="column">
              <wp:posOffset>5257800</wp:posOffset>
            </wp:positionH>
            <wp:positionV relativeFrom="paragraph">
              <wp:posOffset>-228600</wp:posOffset>
            </wp:positionV>
            <wp:extent cx="838200" cy="1143000"/>
            <wp:effectExtent l="19050" t="0" r="0" b="0"/>
            <wp:wrapNone/>
            <wp:docPr id="2" name="Picture 2" descr="PLAN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AN9"/>
                    <pic:cNvPicPr>
                      <a:picLocks noChangeAspect="1" noChangeArrowheads="1"/>
                    </pic:cNvPicPr>
                  </pic:nvPicPr>
                  <pic:blipFill>
                    <a:blip r:embed="rId7" cstate="print"/>
                    <a:srcRect/>
                    <a:stretch>
                      <a:fillRect/>
                    </a:stretch>
                  </pic:blipFill>
                  <pic:spPr bwMode="auto">
                    <a:xfrm>
                      <a:off x="0" y="0"/>
                      <a:ext cx="838200" cy="1143000"/>
                    </a:xfrm>
                    <a:prstGeom prst="rect">
                      <a:avLst/>
                    </a:prstGeom>
                    <a:noFill/>
                    <a:ln w="9525">
                      <a:noFill/>
                      <a:miter lim="800000"/>
                      <a:headEnd/>
                      <a:tailEnd/>
                    </a:ln>
                  </pic:spPr>
                </pic:pic>
              </a:graphicData>
            </a:graphic>
          </wp:anchor>
        </w:drawing>
      </w:r>
    </w:p>
    <w:p w:rsidR="0059481E" w:rsidRDefault="0059481E" w:rsidP="007F630E">
      <w:pPr>
        <w:autoSpaceDE w:val="0"/>
        <w:autoSpaceDN w:val="0"/>
        <w:spacing w:line="520" w:lineRule="exact"/>
        <w:jc w:val="center"/>
        <w:textAlignment w:val="bottom"/>
        <w:rPr>
          <w:rFonts w:ascii="宋体" w:hAnsi="宋体" w:cs="Arial"/>
          <w:b/>
          <w:kern w:val="2"/>
        </w:rPr>
      </w:pPr>
    </w:p>
    <w:p w:rsidR="0059481E" w:rsidRDefault="0059481E" w:rsidP="007F630E">
      <w:pPr>
        <w:autoSpaceDE w:val="0"/>
        <w:autoSpaceDN w:val="0"/>
        <w:spacing w:line="520" w:lineRule="exact"/>
        <w:jc w:val="center"/>
        <w:textAlignment w:val="bottom"/>
        <w:rPr>
          <w:rFonts w:ascii="宋体" w:hAnsi="宋体" w:cs="Arial"/>
          <w:b/>
          <w:kern w:val="2"/>
        </w:rPr>
      </w:pPr>
    </w:p>
    <w:p w:rsidR="0059481E" w:rsidRDefault="0059481E" w:rsidP="007F630E">
      <w:pPr>
        <w:autoSpaceDE w:val="0"/>
        <w:autoSpaceDN w:val="0"/>
        <w:spacing w:line="520" w:lineRule="exact"/>
        <w:jc w:val="center"/>
        <w:textAlignment w:val="bottom"/>
        <w:rPr>
          <w:rFonts w:ascii="宋体" w:hAnsi="宋体" w:cs="Arial"/>
          <w:b/>
          <w:kern w:val="2"/>
        </w:rPr>
      </w:pPr>
    </w:p>
    <w:p w:rsidR="0059481E" w:rsidRDefault="0059481E" w:rsidP="007F630E">
      <w:pPr>
        <w:autoSpaceDE w:val="0"/>
        <w:autoSpaceDN w:val="0"/>
        <w:spacing w:line="520" w:lineRule="exact"/>
        <w:jc w:val="center"/>
        <w:textAlignment w:val="bottom"/>
        <w:rPr>
          <w:rFonts w:ascii="宋体" w:hAnsi="宋体" w:cs="Arial"/>
          <w:b/>
          <w:kern w:val="2"/>
        </w:rPr>
      </w:pPr>
    </w:p>
    <w:p w:rsidR="0059481E" w:rsidRDefault="0059481E" w:rsidP="007F630E">
      <w:pPr>
        <w:autoSpaceDE w:val="0"/>
        <w:autoSpaceDN w:val="0"/>
        <w:spacing w:line="520" w:lineRule="exact"/>
        <w:jc w:val="center"/>
        <w:textAlignment w:val="bottom"/>
        <w:rPr>
          <w:rFonts w:ascii="宋体" w:hAnsi="宋体" w:cs="Arial"/>
          <w:b/>
          <w:kern w:val="2"/>
        </w:rPr>
      </w:pPr>
    </w:p>
    <w:p w:rsidR="0059481E" w:rsidRDefault="0059481E" w:rsidP="007F630E">
      <w:pPr>
        <w:autoSpaceDE w:val="0"/>
        <w:autoSpaceDN w:val="0"/>
        <w:spacing w:line="520" w:lineRule="exact"/>
        <w:jc w:val="center"/>
        <w:textAlignment w:val="bottom"/>
        <w:rPr>
          <w:rFonts w:ascii="宋体" w:hAnsi="宋体" w:cs="Arial"/>
          <w:b/>
          <w:kern w:val="2"/>
        </w:rPr>
      </w:pPr>
    </w:p>
    <w:p w:rsidR="0059481E" w:rsidRPr="00D07F02" w:rsidRDefault="0059481E" w:rsidP="0059481E">
      <w:pPr>
        <w:autoSpaceDE w:val="0"/>
        <w:autoSpaceDN w:val="0"/>
        <w:spacing w:line="360" w:lineRule="auto"/>
        <w:jc w:val="center"/>
        <w:textAlignment w:val="bottom"/>
        <w:rPr>
          <w:rFonts w:ascii="华文琥珀" w:eastAsia="华文琥珀" w:hAnsi="Plan"/>
          <w:b/>
          <w:kern w:val="2"/>
          <w:sz w:val="44"/>
        </w:rPr>
      </w:pPr>
    </w:p>
    <w:p w:rsidR="00E63CC5" w:rsidRDefault="00BB2AD6" w:rsidP="0059481E">
      <w:pPr>
        <w:autoSpaceDE w:val="0"/>
        <w:autoSpaceDN w:val="0"/>
        <w:spacing w:line="360" w:lineRule="auto"/>
        <w:jc w:val="center"/>
        <w:textAlignment w:val="bottom"/>
        <w:rPr>
          <w:rFonts w:ascii="华文琥珀" w:eastAsia="华文琥珀" w:hAnsi="Plan"/>
          <w:b/>
          <w:kern w:val="2"/>
          <w:sz w:val="36"/>
          <w:szCs w:val="36"/>
        </w:rPr>
      </w:pPr>
      <w:r>
        <w:rPr>
          <w:rFonts w:ascii="华文琥珀" w:eastAsia="华文琥珀" w:hAnsi="Plan" w:hint="eastAsia"/>
          <w:b/>
          <w:kern w:val="2"/>
          <w:sz w:val="36"/>
          <w:szCs w:val="36"/>
        </w:rPr>
        <w:t>国际计划（美国</w:t>
      </w:r>
      <w:r>
        <w:rPr>
          <w:rFonts w:ascii="华文琥珀" w:eastAsia="华文琥珀" w:hAnsi="Plan"/>
          <w:b/>
          <w:kern w:val="2"/>
          <w:sz w:val="36"/>
          <w:szCs w:val="36"/>
        </w:rPr>
        <w:t>）</w:t>
      </w:r>
      <w:r>
        <w:rPr>
          <w:rFonts w:ascii="华文琥珀" w:eastAsia="华文琥珀" w:hAnsi="Plan" w:hint="eastAsia"/>
          <w:b/>
          <w:kern w:val="2"/>
          <w:sz w:val="36"/>
          <w:szCs w:val="36"/>
        </w:rPr>
        <w:t>昆明办公室</w:t>
      </w:r>
    </w:p>
    <w:p w:rsidR="00E63CC5" w:rsidRDefault="00C54316" w:rsidP="0059481E">
      <w:pPr>
        <w:autoSpaceDE w:val="0"/>
        <w:autoSpaceDN w:val="0"/>
        <w:spacing w:line="360" w:lineRule="auto"/>
        <w:jc w:val="center"/>
        <w:textAlignment w:val="bottom"/>
        <w:rPr>
          <w:rFonts w:ascii="华文琥珀" w:eastAsia="华文琥珀" w:hAnsi="Plan"/>
          <w:b/>
          <w:kern w:val="2"/>
          <w:sz w:val="36"/>
          <w:szCs w:val="36"/>
        </w:rPr>
      </w:pPr>
      <w:r>
        <w:rPr>
          <w:rFonts w:ascii="华文琥珀" w:eastAsia="华文琥珀" w:hAnsi="Plan" w:hint="eastAsia"/>
          <w:b/>
          <w:kern w:val="2"/>
          <w:sz w:val="36"/>
          <w:szCs w:val="36"/>
        </w:rPr>
        <w:t>201</w:t>
      </w:r>
      <w:r w:rsidR="00760722">
        <w:rPr>
          <w:rFonts w:ascii="华文琥珀" w:eastAsia="华文琥珀" w:hAnsi="Plan" w:hint="eastAsia"/>
          <w:b/>
          <w:kern w:val="2"/>
          <w:sz w:val="36"/>
          <w:szCs w:val="36"/>
        </w:rPr>
        <w:t>4</w:t>
      </w:r>
      <w:r>
        <w:rPr>
          <w:rFonts w:ascii="华文琥珀" w:eastAsia="华文琥珀" w:hAnsi="Plan" w:hint="eastAsia"/>
          <w:b/>
          <w:kern w:val="2"/>
          <w:sz w:val="36"/>
          <w:szCs w:val="36"/>
        </w:rPr>
        <w:t>年度财务审计</w:t>
      </w:r>
    </w:p>
    <w:p w:rsidR="0059481E" w:rsidRPr="00B402F1" w:rsidRDefault="0059481E" w:rsidP="0059481E">
      <w:pPr>
        <w:autoSpaceDE w:val="0"/>
        <w:autoSpaceDN w:val="0"/>
        <w:spacing w:line="360" w:lineRule="auto"/>
        <w:jc w:val="center"/>
        <w:textAlignment w:val="bottom"/>
        <w:rPr>
          <w:rFonts w:ascii="华文琥珀" w:eastAsia="华文琥珀" w:hAnsi="Plan Storytelling"/>
          <w:b/>
          <w:kern w:val="2"/>
          <w:sz w:val="36"/>
          <w:szCs w:val="36"/>
        </w:rPr>
      </w:pPr>
      <w:r>
        <w:rPr>
          <w:rFonts w:ascii="华文琥珀" w:eastAsia="华文琥珀" w:hAnsi="Plan" w:hint="eastAsia"/>
          <w:b/>
          <w:kern w:val="2"/>
          <w:sz w:val="36"/>
          <w:szCs w:val="36"/>
        </w:rPr>
        <w:t>招标书</w:t>
      </w:r>
    </w:p>
    <w:p w:rsidR="0055793F" w:rsidRDefault="0059481E" w:rsidP="00CF24A4">
      <w:pPr>
        <w:rPr>
          <w:b/>
          <w:sz w:val="28"/>
          <w:szCs w:val="28"/>
        </w:rPr>
      </w:pPr>
      <w:r>
        <w:rPr>
          <w:rFonts w:ascii="宋体" w:hAnsi="宋体" w:cs="Arial"/>
          <w:b/>
          <w:kern w:val="2"/>
        </w:rPr>
        <w:br w:type="page"/>
      </w:r>
      <w:r w:rsidR="0055793F">
        <w:rPr>
          <w:rFonts w:hint="eastAsia"/>
          <w:b/>
          <w:sz w:val="28"/>
          <w:szCs w:val="28"/>
        </w:rPr>
        <w:lastRenderedPageBreak/>
        <w:t>背景介绍：</w:t>
      </w:r>
    </w:p>
    <w:p w:rsidR="00207E38" w:rsidRDefault="00207E38" w:rsidP="00207E38">
      <w:pPr>
        <w:ind w:firstLineChars="200" w:firstLine="480"/>
        <w:rPr>
          <w:szCs w:val="21"/>
        </w:rPr>
      </w:pPr>
      <w:r>
        <w:rPr>
          <w:rFonts w:hint="eastAsia"/>
          <w:szCs w:val="21"/>
        </w:rPr>
        <w:t>国际计划是一个以儿童为中心的、非宗教、非政治、非政府、非盈利的国际人道主义发展组织。</w:t>
      </w:r>
    </w:p>
    <w:p w:rsidR="00207E38" w:rsidRDefault="00207E38" w:rsidP="00207E38">
      <w:pPr>
        <w:ind w:firstLineChars="200" w:firstLine="480"/>
        <w:rPr>
          <w:szCs w:val="21"/>
        </w:rPr>
      </w:pPr>
      <w:r>
        <w:rPr>
          <w:rFonts w:hint="eastAsia"/>
          <w:szCs w:val="21"/>
        </w:rPr>
        <w:t>我们的理想是在一个尊重人的权利和尊严的社会里，让所有儿童都能够充分发挥他们的潜力。</w:t>
      </w:r>
    </w:p>
    <w:p w:rsidR="00207E38" w:rsidRDefault="00207E38" w:rsidP="00207E38">
      <w:pPr>
        <w:ind w:firstLineChars="200" w:firstLine="480"/>
        <w:rPr>
          <w:szCs w:val="21"/>
        </w:rPr>
      </w:pPr>
      <w:r>
        <w:rPr>
          <w:rFonts w:hint="eastAsia"/>
          <w:szCs w:val="21"/>
        </w:rPr>
        <w:t>我们的使命是致力于发展中国家贫困儿童的生活质量得到持续不断的改善，在这一过程中，国际计划联合不同文化背景的人，为儿童的生活增加更深远的意义、更丰富的内涵。</w:t>
      </w:r>
    </w:p>
    <w:p w:rsidR="00D458D3" w:rsidRDefault="00207E38" w:rsidP="00207E38">
      <w:pPr>
        <w:ind w:firstLineChars="150" w:firstLine="360"/>
        <w:rPr>
          <w:szCs w:val="21"/>
        </w:rPr>
      </w:pPr>
      <w:r>
        <w:rPr>
          <w:rFonts w:hint="eastAsia"/>
          <w:szCs w:val="21"/>
        </w:rPr>
        <w:t>1</w:t>
      </w:r>
      <w:r>
        <w:rPr>
          <w:szCs w:val="21"/>
        </w:rPr>
        <w:t>995</w:t>
      </w:r>
      <w:r>
        <w:rPr>
          <w:szCs w:val="21"/>
        </w:rPr>
        <w:t>年，国际计划进入中国，在北京延庆县建立了第一个项目区</w:t>
      </w:r>
      <w:r>
        <w:rPr>
          <w:rFonts w:hint="eastAsia"/>
          <w:szCs w:val="21"/>
        </w:rPr>
        <w:t>；</w:t>
      </w:r>
      <w:r>
        <w:rPr>
          <w:szCs w:val="21"/>
        </w:rPr>
        <w:t>1999</w:t>
      </w:r>
      <w:r>
        <w:rPr>
          <w:szCs w:val="21"/>
        </w:rPr>
        <w:t>年，国际计划将国家办公室由北京迁至西安，并与陕西省妇女联合会建立了合作伙伴关系；</w:t>
      </w:r>
      <w:r>
        <w:rPr>
          <w:szCs w:val="21"/>
        </w:rPr>
        <w:t>2007</w:t>
      </w:r>
      <w:r>
        <w:rPr>
          <w:szCs w:val="21"/>
        </w:rPr>
        <w:t>年，国际计划与宁夏回族自治区</w:t>
      </w:r>
      <w:r>
        <w:rPr>
          <w:rFonts w:hint="eastAsia"/>
          <w:szCs w:val="21"/>
        </w:rPr>
        <w:t>人民</w:t>
      </w:r>
      <w:r w:rsidR="00D458D3">
        <w:rPr>
          <w:szCs w:val="21"/>
        </w:rPr>
        <w:t>政府外事办公室建立了合作伙伴关系</w:t>
      </w:r>
      <w:r w:rsidR="00D458D3">
        <w:rPr>
          <w:rFonts w:hint="eastAsia"/>
          <w:szCs w:val="21"/>
        </w:rPr>
        <w:t>。</w:t>
      </w:r>
    </w:p>
    <w:p w:rsidR="006C50B8" w:rsidRDefault="00D458D3" w:rsidP="00D458D3">
      <w:pPr>
        <w:ind w:firstLineChars="150" w:firstLine="360"/>
        <w:rPr>
          <w:szCs w:val="21"/>
        </w:rPr>
      </w:pPr>
      <w:r>
        <w:rPr>
          <w:rFonts w:hint="eastAsia"/>
          <w:szCs w:val="21"/>
        </w:rPr>
        <w:t>自</w:t>
      </w:r>
      <w:r w:rsidR="00207E38">
        <w:rPr>
          <w:szCs w:val="21"/>
        </w:rPr>
        <w:t>2011</w:t>
      </w:r>
      <w:r w:rsidR="00207E38">
        <w:rPr>
          <w:szCs w:val="21"/>
        </w:rPr>
        <w:t>年，国际计划与</w:t>
      </w:r>
      <w:r w:rsidR="00207E38">
        <w:rPr>
          <w:rFonts w:hint="eastAsia"/>
          <w:szCs w:val="21"/>
        </w:rPr>
        <w:t>云南</w:t>
      </w:r>
      <w:r>
        <w:rPr>
          <w:szCs w:val="21"/>
        </w:rPr>
        <w:t>妇女儿童发展中心建立了合作伙伴关系</w:t>
      </w:r>
      <w:r>
        <w:rPr>
          <w:rFonts w:hint="eastAsia"/>
          <w:szCs w:val="21"/>
        </w:rPr>
        <w:t>，目前</w:t>
      </w:r>
      <w:r>
        <w:rPr>
          <w:szCs w:val="21"/>
        </w:rPr>
        <w:t>在云南昆明设立了云南项目办公室</w:t>
      </w:r>
      <w:r>
        <w:rPr>
          <w:rFonts w:hint="eastAsia"/>
          <w:szCs w:val="21"/>
        </w:rPr>
        <w:t>。</w:t>
      </w:r>
      <w:r w:rsidR="00207E38">
        <w:rPr>
          <w:rFonts w:hint="eastAsia"/>
          <w:szCs w:val="21"/>
        </w:rPr>
        <w:t>2</w:t>
      </w:r>
      <w:r w:rsidR="00207E38">
        <w:rPr>
          <w:szCs w:val="21"/>
        </w:rPr>
        <w:t>014</w:t>
      </w:r>
      <w:r w:rsidR="00207E38">
        <w:rPr>
          <w:szCs w:val="21"/>
        </w:rPr>
        <w:t>年</w:t>
      </w:r>
      <w:r w:rsidR="00207E38">
        <w:rPr>
          <w:rFonts w:hint="eastAsia"/>
          <w:szCs w:val="21"/>
        </w:rPr>
        <w:t>设立</w:t>
      </w:r>
      <w:r w:rsidR="00207E38">
        <w:rPr>
          <w:szCs w:val="21"/>
        </w:rPr>
        <w:t>广南办公室</w:t>
      </w:r>
      <w:r w:rsidR="00207E38">
        <w:rPr>
          <w:rFonts w:hint="eastAsia"/>
          <w:szCs w:val="21"/>
        </w:rPr>
        <w:t>。目前</w:t>
      </w:r>
      <w:r w:rsidR="00207E38">
        <w:rPr>
          <w:szCs w:val="21"/>
        </w:rPr>
        <w:t>云南省内</w:t>
      </w:r>
      <w:r w:rsidR="00207E38">
        <w:rPr>
          <w:rFonts w:hint="eastAsia"/>
          <w:szCs w:val="21"/>
        </w:rPr>
        <w:t>在</w:t>
      </w:r>
      <w:r w:rsidR="00207E38">
        <w:rPr>
          <w:szCs w:val="21"/>
        </w:rPr>
        <w:t>元阳</w:t>
      </w:r>
      <w:r w:rsidR="00207E38">
        <w:rPr>
          <w:rFonts w:hint="eastAsia"/>
          <w:szCs w:val="21"/>
        </w:rPr>
        <w:t>、</w:t>
      </w:r>
      <w:r w:rsidR="00207E38">
        <w:rPr>
          <w:szCs w:val="21"/>
        </w:rPr>
        <w:t>禄劝、</w:t>
      </w:r>
      <w:r w:rsidR="00207E38">
        <w:rPr>
          <w:rFonts w:hint="eastAsia"/>
          <w:szCs w:val="21"/>
        </w:rPr>
        <w:t>寻甸</w:t>
      </w:r>
      <w:r>
        <w:rPr>
          <w:rFonts w:hint="eastAsia"/>
          <w:szCs w:val="21"/>
        </w:rPr>
        <w:t>、金平和绿春</w:t>
      </w:r>
      <w:r w:rsidR="00207E38">
        <w:rPr>
          <w:rFonts w:hint="eastAsia"/>
          <w:szCs w:val="21"/>
        </w:rPr>
        <w:t>开展</w:t>
      </w:r>
      <w:r>
        <w:rPr>
          <w:szCs w:val="21"/>
        </w:rPr>
        <w:t>项目活动</w:t>
      </w:r>
      <w:r w:rsidR="00207E38">
        <w:rPr>
          <w:szCs w:val="21"/>
        </w:rPr>
        <w:t>。</w:t>
      </w:r>
      <w:r w:rsidR="006C50B8">
        <w:rPr>
          <w:rFonts w:hint="eastAsia"/>
          <w:szCs w:val="21"/>
        </w:rPr>
        <w:t>包括</w:t>
      </w:r>
      <w:r w:rsidR="006C50B8">
        <w:rPr>
          <w:szCs w:val="21"/>
        </w:rPr>
        <w:t>云南安全学校项目、云南省广南县水</w:t>
      </w:r>
      <w:r w:rsidR="006C50B8">
        <w:rPr>
          <w:szCs w:val="21"/>
        </w:rPr>
        <w:t>/</w:t>
      </w:r>
      <w:r w:rsidR="006C50B8">
        <w:rPr>
          <w:szCs w:val="21"/>
        </w:rPr>
        <w:t>环境</w:t>
      </w:r>
      <w:r w:rsidR="006C50B8">
        <w:rPr>
          <w:szCs w:val="21"/>
        </w:rPr>
        <w:t>/</w:t>
      </w:r>
      <w:r w:rsidR="006C50B8">
        <w:rPr>
          <w:szCs w:val="21"/>
        </w:rPr>
        <w:t>卫生项目、</w:t>
      </w:r>
      <w:r w:rsidR="006C50B8">
        <w:rPr>
          <w:rFonts w:hint="eastAsia"/>
          <w:szCs w:val="21"/>
        </w:rPr>
        <w:t>金平县</w:t>
      </w:r>
      <w:r w:rsidR="006C50B8">
        <w:rPr>
          <w:szCs w:val="21"/>
        </w:rPr>
        <w:t>少数民族儿童学前教育项目</w:t>
      </w:r>
      <w:r w:rsidR="006C50B8">
        <w:rPr>
          <w:rFonts w:hint="eastAsia"/>
          <w:szCs w:val="21"/>
        </w:rPr>
        <w:t>、元阳县少数民族</w:t>
      </w:r>
      <w:r w:rsidR="006C50B8">
        <w:rPr>
          <w:szCs w:val="21"/>
        </w:rPr>
        <w:t>青少年教育及女童健康与发展项目、云南儿童健康项目、云南少数民族儿童学前教育项目、广南青春期女童教育支持项目、鲁甸地震救灾项目。</w:t>
      </w:r>
    </w:p>
    <w:p w:rsidR="004B5A56" w:rsidRPr="004B5A56" w:rsidRDefault="004B5A56" w:rsidP="00CF24A4">
      <w:pPr>
        <w:ind w:firstLineChars="200" w:firstLine="480"/>
        <w:rPr>
          <w:szCs w:val="21"/>
        </w:rPr>
      </w:pPr>
    </w:p>
    <w:p w:rsidR="00A414D5" w:rsidRDefault="00AE2C77" w:rsidP="002D0604">
      <w:pPr>
        <w:rPr>
          <w:b/>
          <w:sz w:val="28"/>
          <w:szCs w:val="28"/>
        </w:rPr>
      </w:pPr>
      <w:r>
        <w:rPr>
          <w:rFonts w:hint="eastAsia"/>
          <w:b/>
          <w:sz w:val="28"/>
          <w:szCs w:val="28"/>
        </w:rPr>
        <w:t>审计</w:t>
      </w:r>
      <w:r w:rsidR="00A414D5" w:rsidRPr="00D716F2">
        <w:rPr>
          <w:rFonts w:hint="eastAsia"/>
          <w:b/>
          <w:sz w:val="28"/>
          <w:szCs w:val="28"/>
        </w:rPr>
        <w:t>内容：</w:t>
      </w:r>
    </w:p>
    <w:p w:rsidR="00D150E6" w:rsidRDefault="006C50B8" w:rsidP="002D0604">
      <w:pPr>
        <w:pStyle w:val="BodyText"/>
        <w:numPr>
          <w:ilvl w:val="2"/>
          <w:numId w:val="0"/>
        </w:numPr>
        <w:tabs>
          <w:tab w:val="num" w:pos="920"/>
        </w:tabs>
        <w:rPr>
          <w:rFonts w:ascii="宋体" w:eastAsia="宋体" w:hAnsi="宋体"/>
          <w:color w:val="000000"/>
          <w:sz w:val="24"/>
          <w:szCs w:val="24"/>
        </w:rPr>
      </w:pPr>
      <w:r>
        <w:rPr>
          <w:rFonts w:ascii="宋体" w:eastAsia="宋体" w:hAnsi="宋体" w:hint="eastAsia"/>
          <w:color w:val="000000"/>
          <w:sz w:val="24"/>
          <w:szCs w:val="24"/>
        </w:rPr>
        <w:t>云南</w:t>
      </w:r>
      <w:r>
        <w:rPr>
          <w:rFonts w:ascii="宋体" w:eastAsia="宋体" w:hAnsi="宋体"/>
          <w:color w:val="000000"/>
          <w:sz w:val="24"/>
          <w:szCs w:val="24"/>
        </w:rPr>
        <w:t>项目办</w:t>
      </w:r>
      <w:r w:rsidR="002D0604" w:rsidRPr="002D0604">
        <w:rPr>
          <w:rFonts w:ascii="宋体" w:eastAsia="宋体" w:hAnsi="宋体" w:hint="eastAsia"/>
          <w:color w:val="000000"/>
          <w:sz w:val="24"/>
          <w:szCs w:val="24"/>
        </w:rPr>
        <w:t>年度财务审计</w:t>
      </w:r>
    </w:p>
    <w:p w:rsidR="002D0604" w:rsidRDefault="002D0604" w:rsidP="002D0604">
      <w:pPr>
        <w:pStyle w:val="BodyText"/>
        <w:numPr>
          <w:ilvl w:val="2"/>
          <w:numId w:val="0"/>
        </w:numPr>
        <w:tabs>
          <w:tab w:val="num" w:pos="920"/>
        </w:tabs>
        <w:spacing w:line="480" w:lineRule="auto"/>
        <w:rPr>
          <w:rFonts w:ascii="宋体" w:eastAsia="宋体" w:hAnsi="宋体"/>
          <w:color w:val="000000"/>
          <w:sz w:val="24"/>
          <w:szCs w:val="24"/>
        </w:rPr>
      </w:pPr>
    </w:p>
    <w:p w:rsidR="002F7B03" w:rsidRDefault="002F7B03" w:rsidP="002F7B03">
      <w:pPr>
        <w:rPr>
          <w:b/>
          <w:sz w:val="28"/>
          <w:szCs w:val="28"/>
        </w:rPr>
      </w:pPr>
      <w:r>
        <w:rPr>
          <w:rFonts w:hint="eastAsia"/>
          <w:b/>
          <w:sz w:val="28"/>
          <w:szCs w:val="28"/>
        </w:rPr>
        <w:t>审计要求</w:t>
      </w:r>
      <w:r w:rsidRPr="00D716F2">
        <w:rPr>
          <w:rFonts w:hint="eastAsia"/>
          <w:b/>
          <w:sz w:val="28"/>
          <w:szCs w:val="28"/>
        </w:rPr>
        <w:t>：</w:t>
      </w:r>
    </w:p>
    <w:p w:rsidR="002F7B03" w:rsidRDefault="002F7B03" w:rsidP="00B773D7">
      <w:pPr>
        <w:pStyle w:val="BodyText"/>
        <w:numPr>
          <w:ilvl w:val="0"/>
          <w:numId w:val="47"/>
        </w:numPr>
        <w:tabs>
          <w:tab w:val="num" w:pos="920"/>
        </w:tabs>
        <w:rPr>
          <w:rFonts w:ascii="宋体" w:hAnsi="宋体"/>
          <w:sz w:val="24"/>
          <w:szCs w:val="24"/>
        </w:rPr>
      </w:pPr>
      <w:r>
        <w:rPr>
          <w:rFonts w:ascii="宋体" w:eastAsia="宋体" w:hAnsi="宋体" w:hint="eastAsia"/>
          <w:color w:val="000000"/>
          <w:sz w:val="24"/>
          <w:szCs w:val="24"/>
        </w:rPr>
        <w:t>遵循</w:t>
      </w:r>
      <w:r w:rsidRPr="004E7F1A">
        <w:rPr>
          <w:rFonts w:ascii="宋体" w:hAnsi="宋体" w:hint="eastAsia"/>
          <w:sz w:val="24"/>
          <w:szCs w:val="24"/>
        </w:rPr>
        <w:t>《中华人民共和国会计法》和《民间非</w:t>
      </w:r>
      <w:r>
        <w:rPr>
          <w:rFonts w:ascii="宋体" w:hAnsi="宋体" w:hint="eastAsia"/>
          <w:sz w:val="24"/>
          <w:szCs w:val="24"/>
        </w:rPr>
        <w:t>营利</w:t>
      </w:r>
      <w:r w:rsidRPr="004E7F1A">
        <w:rPr>
          <w:rFonts w:ascii="宋体" w:hAnsi="宋体" w:hint="eastAsia"/>
          <w:sz w:val="24"/>
          <w:szCs w:val="24"/>
        </w:rPr>
        <w:t>组织会计制度》的规定</w:t>
      </w:r>
    </w:p>
    <w:p w:rsidR="00B773D7" w:rsidRPr="00B773D7" w:rsidRDefault="00B773D7" w:rsidP="00B773D7">
      <w:pPr>
        <w:pStyle w:val="BodyText"/>
        <w:tabs>
          <w:tab w:val="num" w:pos="920"/>
        </w:tabs>
        <w:ind w:left="420"/>
        <w:rPr>
          <w:rFonts w:ascii="宋体" w:hAnsi="宋体"/>
          <w:sz w:val="24"/>
          <w:szCs w:val="24"/>
        </w:rPr>
      </w:pPr>
    </w:p>
    <w:p w:rsidR="00D150E6" w:rsidRDefault="00D150E6" w:rsidP="002D0604">
      <w:pPr>
        <w:rPr>
          <w:b/>
          <w:sz w:val="28"/>
          <w:szCs w:val="28"/>
        </w:rPr>
      </w:pPr>
      <w:r>
        <w:rPr>
          <w:rFonts w:hint="eastAsia"/>
          <w:b/>
          <w:sz w:val="28"/>
          <w:szCs w:val="28"/>
        </w:rPr>
        <w:t>审计地点：</w:t>
      </w:r>
    </w:p>
    <w:p w:rsidR="00AB68DF" w:rsidRPr="00AB68DF" w:rsidRDefault="00207E38" w:rsidP="002D0604">
      <w:pPr>
        <w:pStyle w:val="BodyText"/>
        <w:numPr>
          <w:ilvl w:val="2"/>
          <w:numId w:val="0"/>
        </w:numPr>
        <w:tabs>
          <w:tab w:val="num" w:pos="920"/>
        </w:tabs>
        <w:rPr>
          <w:rFonts w:ascii="宋体" w:eastAsia="宋体" w:hAnsi="宋体"/>
          <w:color w:val="000000"/>
          <w:sz w:val="24"/>
          <w:szCs w:val="24"/>
        </w:rPr>
      </w:pPr>
      <w:r>
        <w:rPr>
          <w:rFonts w:ascii="宋体" w:eastAsia="宋体" w:hAnsi="宋体" w:hint="eastAsia"/>
          <w:color w:val="000000"/>
          <w:sz w:val="24"/>
          <w:szCs w:val="24"/>
        </w:rPr>
        <w:t>国际计划（美国</w:t>
      </w:r>
      <w:r>
        <w:rPr>
          <w:rFonts w:ascii="宋体" w:eastAsia="宋体" w:hAnsi="宋体"/>
          <w:color w:val="000000"/>
          <w:sz w:val="24"/>
          <w:szCs w:val="24"/>
        </w:rPr>
        <w:t>）</w:t>
      </w:r>
      <w:r>
        <w:rPr>
          <w:rFonts w:ascii="宋体" w:eastAsia="宋体" w:hAnsi="宋体" w:hint="eastAsia"/>
          <w:color w:val="000000"/>
          <w:sz w:val="24"/>
          <w:szCs w:val="24"/>
        </w:rPr>
        <w:t>昆明</w:t>
      </w:r>
      <w:r>
        <w:rPr>
          <w:rFonts w:ascii="宋体" w:eastAsia="宋体" w:hAnsi="宋体"/>
          <w:color w:val="000000"/>
          <w:sz w:val="24"/>
          <w:szCs w:val="24"/>
        </w:rPr>
        <w:t>办公室</w:t>
      </w:r>
    </w:p>
    <w:p w:rsidR="00596E12" w:rsidRPr="00AB68DF" w:rsidRDefault="00D458D3" w:rsidP="002D0604">
      <w:pPr>
        <w:spacing w:line="480" w:lineRule="auto"/>
        <w:rPr>
          <w:rFonts w:ascii="BaskervilleMT" w:hAnsi="BaskervilleMT" w:cs="BaskervilleMT"/>
          <w:sz w:val="22"/>
          <w:szCs w:val="22"/>
        </w:rPr>
      </w:pPr>
      <w:r>
        <w:rPr>
          <w:rFonts w:ascii="BaskervilleMT" w:hAnsi="BaskervilleMT" w:cs="BaskervilleMT" w:hint="eastAsia"/>
          <w:sz w:val="22"/>
          <w:szCs w:val="22"/>
        </w:rPr>
        <w:t>国际计划中国国家办公室（西安）</w:t>
      </w:r>
    </w:p>
    <w:p w:rsidR="00596E12" w:rsidRPr="00596E12" w:rsidRDefault="00596E12" w:rsidP="002D0604">
      <w:pPr>
        <w:rPr>
          <w:b/>
          <w:sz w:val="28"/>
          <w:szCs w:val="28"/>
        </w:rPr>
      </w:pPr>
      <w:r w:rsidRPr="00596E12">
        <w:rPr>
          <w:rFonts w:hint="eastAsia"/>
          <w:b/>
          <w:sz w:val="28"/>
          <w:szCs w:val="28"/>
        </w:rPr>
        <w:t>审计</w:t>
      </w:r>
      <w:r w:rsidR="009576EE">
        <w:rPr>
          <w:rFonts w:hint="eastAsia"/>
          <w:b/>
          <w:sz w:val="28"/>
          <w:szCs w:val="28"/>
        </w:rPr>
        <w:t>期间</w:t>
      </w:r>
      <w:r w:rsidRPr="00596E12">
        <w:rPr>
          <w:rFonts w:hint="eastAsia"/>
          <w:b/>
          <w:sz w:val="28"/>
          <w:szCs w:val="28"/>
        </w:rPr>
        <w:t>：</w:t>
      </w:r>
    </w:p>
    <w:p w:rsidR="00596E12" w:rsidRPr="00BD1613" w:rsidRDefault="00393E38" w:rsidP="002D0604">
      <w:pPr>
        <w:rPr>
          <w:rFonts w:ascii="BaskervilleMT" w:hAnsi="BaskervilleMT" w:cs="BaskervilleMT"/>
        </w:rPr>
      </w:pPr>
      <w:r>
        <w:rPr>
          <w:rFonts w:ascii="BaskervilleMT" w:hAnsi="BaskervilleMT" w:cs="BaskervilleMT" w:hint="eastAsia"/>
        </w:rPr>
        <w:t>2014</w:t>
      </w:r>
      <w:r>
        <w:rPr>
          <w:rFonts w:ascii="BaskervilleMT" w:hAnsi="BaskervilleMT" w:cs="BaskervilleMT" w:hint="eastAsia"/>
        </w:rPr>
        <w:t>年</w:t>
      </w:r>
      <w:r>
        <w:rPr>
          <w:rFonts w:ascii="BaskervilleMT" w:hAnsi="BaskervilleMT" w:cs="BaskervilleMT" w:hint="eastAsia"/>
        </w:rPr>
        <w:t>1</w:t>
      </w:r>
      <w:r>
        <w:rPr>
          <w:rFonts w:ascii="BaskervilleMT" w:hAnsi="BaskervilleMT" w:cs="BaskervilleMT" w:hint="eastAsia"/>
        </w:rPr>
        <w:t>月</w:t>
      </w:r>
      <w:r>
        <w:rPr>
          <w:rFonts w:ascii="BaskervilleMT" w:hAnsi="BaskervilleMT" w:cs="BaskervilleMT" w:hint="eastAsia"/>
        </w:rPr>
        <w:t>1</w:t>
      </w:r>
      <w:r>
        <w:rPr>
          <w:rFonts w:ascii="BaskervilleMT" w:hAnsi="BaskervilleMT" w:cs="BaskervilleMT" w:hint="eastAsia"/>
        </w:rPr>
        <w:t>日</w:t>
      </w:r>
      <w:r>
        <w:rPr>
          <w:rFonts w:ascii="BaskervilleMT" w:hAnsi="BaskervilleMT" w:cs="BaskervilleMT"/>
        </w:rPr>
        <w:t>至</w:t>
      </w:r>
      <w:r>
        <w:rPr>
          <w:rFonts w:ascii="BaskervilleMT" w:hAnsi="BaskervilleMT" w:cs="BaskervilleMT" w:hint="eastAsia"/>
        </w:rPr>
        <w:t>12</w:t>
      </w:r>
      <w:r>
        <w:rPr>
          <w:rFonts w:ascii="BaskervilleMT" w:hAnsi="BaskervilleMT" w:cs="BaskervilleMT" w:hint="eastAsia"/>
        </w:rPr>
        <w:t>月</w:t>
      </w:r>
      <w:r>
        <w:rPr>
          <w:rFonts w:ascii="BaskervilleMT" w:hAnsi="BaskervilleMT" w:cs="BaskervilleMT" w:hint="eastAsia"/>
        </w:rPr>
        <w:t>31</w:t>
      </w:r>
      <w:r w:rsidR="00596E12" w:rsidRPr="00BD1613">
        <w:rPr>
          <w:rFonts w:ascii="BaskervilleMT" w:hAnsi="BaskervilleMT" w:cs="BaskervilleMT" w:hint="eastAsia"/>
        </w:rPr>
        <w:t>日</w:t>
      </w:r>
    </w:p>
    <w:p w:rsidR="00D150E6" w:rsidRPr="00D150E6" w:rsidRDefault="00D150E6" w:rsidP="002D0604">
      <w:pPr>
        <w:spacing w:line="480" w:lineRule="auto"/>
        <w:rPr>
          <w:rFonts w:ascii="BaskervilleMT" w:hAnsi="BaskervilleMT" w:cs="BaskervilleMT"/>
          <w:sz w:val="22"/>
          <w:szCs w:val="22"/>
        </w:rPr>
      </w:pPr>
    </w:p>
    <w:p w:rsidR="00715448" w:rsidRPr="00D150E6" w:rsidRDefault="00715448" w:rsidP="002D0604">
      <w:pPr>
        <w:rPr>
          <w:b/>
          <w:color w:val="000000"/>
          <w:sz w:val="28"/>
          <w:szCs w:val="28"/>
        </w:rPr>
      </w:pPr>
      <w:r w:rsidRPr="00D150E6">
        <w:rPr>
          <w:rFonts w:hint="eastAsia"/>
          <w:b/>
          <w:color w:val="000000"/>
          <w:sz w:val="28"/>
          <w:szCs w:val="28"/>
        </w:rPr>
        <w:t>工作时间：</w:t>
      </w:r>
    </w:p>
    <w:p w:rsidR="00715448" w:rsidRDefault="002D0604" w:rsidP="002D0604">
      <w:pPr>
        <w:rPr>
          <w:rFonts w:ascii="BaskervilleMT" w:hAnsi="BaskervilleMT" w:cs="BaskervilleMT"/>
        </w:rPr>
      </w:pPr>
      <w:r w:rsidRPr="002D0604">
        <w:t>201</w:t>
      </w:r>
      <w:r w:rsidR="00207E38">
        <w:t>5</w:t>
      </w:r>
      <w:r w:rsidRPr="002D0604">
        <w:rPr>
          <w:rFonts w:ascii="宋体" w:hAnsi="宋体" w:hint="eastAsia"/>
        </w:rPr>
        <w:t>年</w:t>
      </w:r>
      <w:r w:rsidR="00207E38">
        <w:t xml:space="preserve"> </w:t>
      </w:r>
      <w:r w:rsidR="00D458D3">
        <w:rPr>
          <w:rFonts w:hint="eastAsia"/>
        </w:rPr>
        <w:t>5</w:t>
      </w:r>
      <w:r w:rsidR="00207E38">
        <w:t xml:space="preserve"> </w:t>
      </w:r>
      <w:r w:rsidRPr="002D0604">
        <w:rPr>
          <w:rFonts w:ascii="宋体" w:hAnsi="宋体" w:hint="eastAsia"/>
        </w:rPr>
        <w:t>月</w:t>
      </w:r>
      <w:r w:rsidR="00207E38">
        <w:t xml:space="preserve">  </w:t>
      </w:r>
      <w:r w:rsidR="00D458D3">
        <w:rPr>
          <w:rFonts w:hint="eastAsia"/>
        </w:rPr>
        <w:t>11</w:t>
      </w:r>
      <w:r w:rsidRPr="002D0604">
        <w:rPr>
          <w:rFonts w:ascii="宋体" w:hAnsi="宋体" w:hint="eastAsia"/>
        </w:rPr>
        <w:t>日</w:t>
      </w:r>
      <w:r w:rsidRPr="002D0604">
        <w:t>-201</w:t>
      </w:r>
      <w:r w:rsidR="00207E38">
        <w:t>5</w:t>
      </w:r>
      <w:r w:rsidRPr="002D0604">
        <w:rPr>
          <w:rFonts w:ascii="宋体" w:hAnsi="宋体" w:hint="eastAsia"/>
        </w:rPr>
        <w:t>年</w:t>
      </w:r>
      <w:r w:rsidR="00D458D3">
        <w:rPr>
          <w:rFonts w:ascii="宋体" w:hAnsi="宋体" w:hint="eastAsia"/>
        </w:rPr>
        <w:t>5</w:t>
      </w:r>
      <w:r w:rsidR="00207E38">
        <w:t xml:space="preserve">  </w:t>
      </w:r>
      <w:r w:rsidRPr="002D0604">
        <w:rPr>
          <w:rFonts w:ascii="宋体" w:hAnsi="宋体" w:hint="eastAsia"/>
        </w:rPr>
        <w:t>月</w:t>
      </w:r>
      <w:r w:rsidR="00D458D3">
        <w:rPr>
          <w:rFonts w:ascii="宋体" w:hAnsi="宋体" w:hint="eastAsia"/>
        </w:rPr>
        <w:t>22</w:t>
      </w:r>
      <w:r w:rsidR="00207E38">
        <w:t xml:space="preserve"> </w:t>
      </w:r>
      <w:r w:rsidRPr="002D0604">
        <w:rPr>
          <w:rFonts w:ascii="宋体" w:hAnsi="宋体" w:hint="eastAsia"/>
        </w:rPr>
        <w:t>日完成审计工作</w:t>
      </w:r>
      <w:r w:rsidR="00D458D3">
        <w:rPr>
          <w:rFonts w:ascii="宋体" w:hAnsi="宋体" w:hint="eastAsia"/>
        </w:rPr>
        <w:t>和审计报告</w:t>
      </w:r>
      <w:r w:rsidR="00715448" w:rsidRPr="002D0604">
        <w:rPr>
          <w:rFonts w:ascii="BaskervilleMT" w:hAnsi="BaskervilleMT" w:cs="BaskervilleMT" w:hint="eastAsia"/>
        </w:rPr>
        <w:t>；</w:t>
      </w:r>
    </w:p>
    <w:p w:rsidR="00266861" w:rsidRDefault="00266861" w:rsidP="002D0604">
      <w:pPr>
        <w:rPr>
          <w:rFonts w:ascii="BaskervilleMT" w:hAnsi="BaskervilleMT" w:cs="BaskervilleMT"/>
        </w:rPr>
      </w:pPr>
    </w:p>
    <w:p w:rsidR="00266861" w:rsidRPr="00813891" w:rsidRDefault="00134283" w:rsidP="002D0604">
      <w:pPr>
        <w:rPr>
          <w:b/>
          <w:color w:val="000000"/>
          <w:sz w:val="28"/>
          <w:szCs w:val="28"/>
        </w:rPr>
      </w:pPr>
      <w:r>
        <w:rPr>
          <w:rFonts w:hint="eastAsia"/>
          <w:b/>
          <w:color w:val="000000"/>
          <w:sz w:val="28"/>
          <w:szCs w:val="28"/>
        </w:rPr>
        <w:t>支出</w:t>
      </w:r>
      <w:r w:rsidR="00266861" w:rsidRPr="00813891">
        <w:rPr>
          <w:rFonts w:hint="eastAsia"/>
          <w:b/>
          <w:color w:val="000000"/>
          <w:sz w:val="28"/>
          <w:szCs w:val="28"/>
        </w:rPr>
        <w:t>情况：</w:t>
      </w:r>
    </w:p>
    <w:p w:rsidR="00266861" w:rsidRPr="00B773D7" w:rsidRDefault="00813891" w:rsidP="002D0604">
      <w:pPr>
        <w:rPr>
          <w:color w:val="000000" w:themeColor="text1"/>
        </w:rPr>
      </w:pPr>
      <w:r w:rsidRPr="00B773D7">
        <w:rPr>
          <w:rFonts w:hint="eastAsia"/>
          <w:color w:val="000000" w:themeColor="text1"/>
        </w:rPr>
        <w:t>约</w:t>
      </w:r>
      <w:r w:rsidR="00207E38" w:rsidRPr="00B773D7">
        <w:rPr>
          <w:color w:val="000000" w:themeColor="text1"/>
        </w:rPr>
        <w:t xml:space="preserve"> </w:t>
      </w:r>
      <w:r w:rsidR="00B773D7" w:rsidRPr="00B773D7">
        <w:rPr>
          <w:color w:val="000000" w:themeColor="text1"/>
        </w:rPr>
        <w:t>250</w:t>
      </w:r>
      <w:r w:rsidR="00D458D3" w:rsidRPr="00B773D7">
        <w:rPr>
          <w:rFonts w:hint="eastAsia"/>
          <w:color w:val="000000" w:themeColor="text1"/>
        </w:rPr>
        <w:t>万元人民币</w:t>
      </w:r>
    </w:p>
    <w:p w:rsidR="002D0604" w:rsidRPr="00813891" w:rsidRDefault="002D0604" w:rsidP="00813891"/>
    <w:p w:rsidR="00A414D5" w:rsidRDefault="00A414D5" w:rsidP="002D0604">
      <w:pPr>
        <w:rPr>
          <w:b/>
          <w:sz w:val="28"/>
          <w:szCs w:val="28"/>
        </w:rPr>
      </w:pPr>
      <w:r>
        <w:rPr>
          <w:rFonts w:hint="eastAsia"/>
          <w:b/>
          <w:sz w:val="28"/>
          <w:szCs w:val="28"/>
        </w:rPr>
        <w:t>工作</w:t>
      </w:r>
      <w:r w:rsidRPr="00D716F2">
        <w:rPr>
          <w:rFonts w:hint="eastAsia"/>
          <w:b/>
          <w:sz w:val="28"/>
          <w:szCs w:val="28"/>
        </w:rPr>
        <w:t>产出：</w:t>
      </w:r>
    </w:p>
    <w:p w:rsidR="006C6564" w:rsidRPr="00BD1613" w:rsidRDefault="002D0604" w:rsidP="00FB7F25">
      <w:pPr>
        <w:widowControl w:val="0"/>
        <w:numPr>
          <w:ilvl w:val="0"/>
          <w:numId w:val="46"/>
        </w:numPr>
        <w:autoSpaceDE w:val="0"/>
        <w:autoSpaceDN w:val="0"/>
        <w:adjustRightInd w:val="0"/>
        <w:rPr>
          <w:rFonts w:ascii="BaskervilleMT" w:hAnsi="BaskervilleMT" w:cs="BaskervilleMT"/>
        </w:rPr>
      </w:pPr>
      <w:r w:rsidRPr="002D0604">
        <w:t>201</w:t>
      </w:r>
      <w:r w:rsidR="00207E38">
        <w:t>5</w:t>
      </w:r>
      <w:r w:rsidRPr="002D0604">
        <w:rPr>
          <w:rFonts w:ascii="宋体" w:hAnsi="宋体" w:hint="eastAsia"/>
        </w:rPr>
        <w:t>年</w:t>
      </w:r>
      <w:r w:rsidR="00D458D3">
        <w:rPr>
          <w:rFonts w:hint="eastAsia"/>
        </w:rPr>
        <w:t>5</w:t>
      </w:r>
      <w:r w:rsidRPr="002D0604">
        <w:rPr>
          <w:rFonts w:ascii="宋体" w:hAnsi="宋体" w:hint="eastAsia"/>
        </w:rPr>
        <w:t>月</w:t>
      </w:r>
      <w:r w:rsidR="00D458D3">
        <w:rPr>
          <w:rFonts w:ascii="宋体" w:hAnsi="宋体" w:hint="eastAsia"/>
        </w:rPr>
        <w:t>20</w:t>
      </w:r>
      <w:r w:rsidRPr="002D0604">
        <w:rPr>
          <w:rFonts w:ascii="宋体" w:hAnsi="宋体" w:hint="eastAsia"/>
        </w:rPr>
        <w:t>日前完成审计初稿</w:t>
      </w:r>
      <w:r w:rsidR="006C6564" w:rsidRPr="00BD1613">
        <w:rPr>
          <w:rFonts w:ascii="BaskervilleMT" w:hAnsi="BaskervilleMT" w:cs="BaskervilleMT" w:hint="eastAsia"/>
        </w:rPr>
        <w:t>；</w:t>
      </w:r>
    </w:p>
    <w:p w:rsidR="00F9151A" w:rsidRPr="002D0604" w:rsidRDefault="006C6564" w:rsidP="00FB7F25">
      <w:pPr>
        <w:widowControl w:val="0"/>
        <w:numPr>
          <w:ilvl w:val="0"/>
          <w:numId w:val="46"/>
        </w:numPr>
        <w:autoSpaceDE w:val="0"/>
        <w:autoSpaceDN w:val="0"/>
        <w:adjustRightInd w:val="0"/>
        <w:rPr>
          <w:rFonts w:ascii="BaskervilleMT" w:hAnsi="BaskervilleMT" w:cs="BaskervilleMT"/>
          <w:sz w:val="22"/>
          <w:szCs w:val="22"/>
        </w:rPr>
      </w:pPr>
      <w:r w:rsidRPr="00BD1613">
        <w:rPr>
          <w:rFonts w:ascii="BaskervilleMT" w:hAnsi="BaskervilleMT" w:cs="BaskervilleMT" w:hint="eastAsia"/>
        </w:rPr>
        <w:t>一天的报告分享</w:t>
      </w:r>
      <w:r w:rsidR="002D0604">
        <w:rPr>
          <w:rFonts w:ascii="BaskervilleMT" w:hAnsi="BaskervilleMT" w:cs="BaskervilleMT" w:hint="eastAsia"/>
        </w:rPr>
        <w:t>；</w:t>
      </w:r>
    </w:p>
    <w:p w:rsidR="002D0604" w:rsidRPr="002D0604" w:rsidRDefault="002D0604" w:rsidP="00FB7F25">
      <w:pPr>
        <w:widowControl w:val="0"/>
        <w:numPr>
          <w:ilvl w:val="0"/>
          <w:numId w:val="46"/>
        </w:numPr>
        <w:autoSpaceDE w:val="0"/>
        <w:autoSpaceDN w:val="0"/>
        <w:adjustRightInd w:val="0"/>
        <w:rPr>
          <w:rFonts w:ascii="BaskervilleMT" w:hAnsi="BaskervilleMT" w:cs="BaskervilleMT"/>
          <w:sz w:val="22"/>
          <w:szCs w:val="22"/>
        </w:rPr>
      </w:pPr>
      <w:r>
        <w:rPr>
          <w:rFonts w:ascii="BaskervilleMT" w:hAnsi="BaskervilleMT" w:cs="BaskervilleMT" w:hint="eastAsia"/>
        </w:rPr>
        <w:t>201</w:t>
      </w:r>
      <w:r w:rsidR="00207E38">
        <w:rPr>
          <w:rFonts w:ascii="BaskervilleMT" w:hAnsi="BaskervilleMT" w:cs="BaskervilleMT"/>
        </w:rPr>
        <w:t>5</w:t>
      </w:r>
      <w:r>
        <w:rPr>
          <w:rFonts w:ascii="BaskervilleMT" w:hAnsi="BaskervilleMT" w:cs="BaskervilleMT" w:hint="eastAsia"/>
        </w:rPr>
        <w:t>年</w:t>
      </w:r>
      <w:r w:rsidR="00D458D3">
        <w:rPr>
          <w:rFonts w:ascii="BaskervilleMT" w:hAnsi="BaskervilleMT" w:cs="BaskervilleMT" w:hint="eastAsia"/>
        </w:rPr>
        <w:t>5</w:t>
      </w:r>
      <w:r>
        <w:rPr>
          <w:rFonts w:ascii="BaskervilleMT" w:hAnsi="BaskervilleMT" w:cs="BaskervilleMT" w:hint="eastAsia"/>
        </w:rPr>
        <w:t>月</w:t>
      </w:r>
      <w:r w:rsidR="00D458D3">
        <w:rPr>
          <w:rFonts w:ascii="BaskervilleMT" w:hAnsi="BaskervilleMT" w:cs="BaskervilleMT" w:hint="eastAsia"/>
        </w:rPr>
        <w:t>22</w:t>
      </w:r>
      <w:r>
        <w:rPr>
          <w:rFonts w:ascii="BaskervilleMT" w:hAnsi="BaskervilleMT" w:cs="BaskervilleMT" w:hint="eastAsia"/>
        </w:rPr>
        <w:t>日前完成</w:t>
      </w:r>
      <w:r w:rsidR="00103A2E">
        <w:rPr>
          <w:rFonts w:ascii="BaskervilleMT" w:hAnsi="BaskervilleMT" w:cs="BaskervilleMT" w:hint="eastAsia"/>
        </w:rPr>
        <w:t>中</w:t>
      </w:r>
      <w:r>
        <w:rPr>
          <w:rFonts w:ascii="BaskervilleMT" w:hAnsi="BaskervilleMT" w:cs="BaskervilleMT" w:hint="eastAsia"/>
        </w:rPr>
        <w:t>文审计报告</w:t>
      </w:r>
      <w:r w:rsidR="00FB7F25">
        <w:rPr>
          <w:rFonts w:ascii="BaskervilleMT" w:hAnsi="BaskervilleMT" w:cs="BaskervilleMT" w:hint="eastAsia"/>
        </w:rPr>
        <w:t>。</w:t>
      </w:r>
    </w:p>
    <w:p w:rsidR="002D0604" w:rsidRDefault="002D0604" w:rsidP="002D0604">
      <w:pPr>
        <w:widowControl w:val="0"/>
        <w:autoSpaceDE w:val="0"/>
        <w:autoSpaceDN w:val="0"/>
        <w:adjustRightInd w:val="0"/>
        <w:spacing w:line="360" w:lineRule="auto"/>
        <w:rPr>
          <w:rFonts w:ascii="BaskervilleMT" w:hAnsi="BaskervilleMT" w:cs="BaskervilleMT"/>
          <w:sz w:val="22"/>
          <w:szCs w:val="22"/>
        </w:rPr>
      </w:pPr>
    </w:p>
    <w:p w:rsidR="00B773D7" w:rsidRPr="00B773D7" w:rsidRDefault="00B773D7" w:rsidP="002D0604">
      <w:pPr>
        <w:widowControl w:val="0"/>
        <w:autoSpaceDE w:val="0"/>
        <w:autoSpaceDN w:val="0"/>
        <w:adjustRightInd w:val="0"/>
        <w:spacing w:line="360" w:lineRule="auto"/>
        <w:rPr>
          <w:rFonts w:ascii="BaskervilleMT" w:hAnsi="BaskervilleMT" w:cs="BaskervilleMT"/>
          <w:sz w:val="22"/>
          <w:szCs w:val="22"/>
        </w:rPr>
      </w:pPr>
    </w:p>
    <w:p w:rsidR="002A7E66" w:rsidRPr="00F9151A" w:rsidRDefault="00C232F9" w:rsidP="002D0604">
      <w:pPr>
        <w:widowControl w:val="0"/>
        <w:numPr>
          <w:ilvl w:val="0"/>
          <w:numId w:val="33"/>
        </w:numPr>
        <w:autoSpaceDE w:val="0"/>
        <w:autoSpaceDN w:val="0"/>
        <w:adjustRightInd w:val="0"/>
        <w:rPr>
          <w:rFonts w:ascii="BaskervilleMT" w:hAnsi="BaskervilleMT" w:cs="BaskervilleMT"/>
          <w:sz w:val="22"/>
          <w:szCs w:val="22"/>
        </w:rPr>
      </w:pPr>
      <w:r w:rsidRPr="00BD1613">
        <w:rPr>
          <w:rFonts w:ascii="宋体" w:hAnsi="宋体" w:cs="Arial"/>
          <w:b/>
          <w:kern w:val="2"/>
        </w:rPr>
        <w:lastRenderedPageBreak/>
        <w:t>招标邀请</w:t>
      </w:r>
    </w:p>
    <w:p w:rsidR="0006117B" w:rsidRPr="002D0604" w:rsidRDefault="00DE6A91" w:rsidP="002D0604">
      <w:pPr>
        <w:ind w:firstLineChars="214" w:firstLine="514"/>
        <w:rPr>
          <w:rFonts w:ascii="宋体" w:hAnsi="宋体" w:cs="Arial"/>
        </w:rPr>
      </w:pPr>
      <w:r w:rsidRPr="00F9151A">
        <w:rPr>
          <w:rFonts w:ascii="宋体" w:hAnsi="宋体" w:cs="Arial"/>
        </w:rPr>
        <w:t>国际计划(中国</w:t>
      </w:r>
      <w:r w:rsidR="003304DC" w:rsidRPr="00F9151A">
        <w:rPr>
          <w:rFonts w:ascii="宋体" w:hAnsi="宋体" w:cs="Arial"/>
        </w:rPr>
        <w:t>)</w:t>
      </w:r>
      <w:r w:rsidR="00157EE7" w:rsidRPr="00F9151A">
        <w:rPr>
          <w:rFonts w:ascii="宋体" w:hAnsi="宋体" w:cs="Arial"/>
        </w:rPr>
        <w:t>拟通过</w:t>
      </w:r>
      <w:r w:rsidR="00C232F9" w:rsidRPr="00F9151A">
        <w:rPr>
          <w:rFonts w:ascii="宋体" w:hAnsi="宋体" w:cs="Arial"/>
        </w:rPr>
        <w:t>公开招标</w:t>
      </w:r>
      <w:r w:rsidR="003002EC" w:rsidRPr="00F9151A">
        <w:rPr>
          <w:rFonts w:ascii="宋体" w:hAnsi="宋体" w:cs="Arial" w:hint="eastAsia"/>
        </w:rPr>
        <w:t>形式</w:t>
      </w:r>
      <w:r w:rsidR="00C232F9" w:rsidRPr="00F9151A">
        <w:rPr>
          <w:rFonts w:ascii="宋体" w:hAnsi="宋体" w:cs="Arial"/>
        </w:rPr>
        <w:t>，</w:t>
      </w:r>
      <w:r w:rsidR="00157EE7" w:rsidRPr="00F9151A">
        <w:rPr>
          <w:rFonts w:ascii="宋体" w:hAnsi="宋体" w:cs="Arial"/>
        </w:rPr>
        <w:t>寻找可以</w:t>
      </w:r>
      <w:r w:rsidR="00B26BFF" w:rsidRPr="00F9151A">
        <w:rPr>
          <w:rFonts w:ascii="宋体" w:hAnsi="宋体" w:cs="Arial"/>
        </w:rPr>
        <w:t>承担此项工作</w:t>
      </w:r>
      <w:r w:rsidR="00532EDA" w:rsidRPr="00F9151A">
        <w:rPr>
          <w:rFonts w:ascii="宋体" w:hAnsi="宋体" w:cs="Arial"/>
        </w:rPr>
        <w:t>的</w:t>
      </w:r>
      <w:r w:rsidR="003002EC" w:rsidRPr="00F9151A">
        <w:rPr>
          <w:rFonts w:ascii="宋体" w:hAnsi="宋体" w:cs="Arial" w:hint="eastAsia"/>
        </w:rPr>
        <w:t>且具备专业资质的专业</w:t>
      </w:r>
      <w:r w:rsidR="00830B49" w:rsidRPr="00F9151A">
        <w:rPr>
          <w:rFonts w:ascii="宋体" w:hAnsi="宋体" w:cs="Arial" w:hint="eastAsia"/>
        </w:rPr>
        <w:t>机构</w:t>
      </w:r>
      <w:r w:rsidR="00157EE7" w:rsidRPr="00F9151A">
        <w:rPr>
          <w:rFonts w:ascii="宋体" w:hAnsi="宋体" w:cs="Arial"/>
        </w:rPr>
        <w:t>。</w:t>
      </w:r>
    </w:p>
    <w:p w:rsidR="00176159" w:rsidRPr="00DD5DBB" w:rsidRDefault="002D0604" w:rsidP="00546C80">
      <w:pPr>
        <w:autoSpaceDE w:val="0"/>
        <w:autoSpaceDN w:val="0"/>
        <w:spacing w:line="440" w:lineRule="atLeast"/>
        <w:jc w:val="both"/>
        <w:textAlignment w:val="bottom"/>
        <w:rPr>
          <w:rFonts w:ascii="宋体" w:hAnsi="宋体" w:cs="Arial"/>
          <w:b/>
          <w:kern w:val="2"/>
        </w:rPr>
      </w:pPr>
      <w:r>
        <w:rPr>
          <w:rFonts w:ascii="宋体" w:hAnsi="宋体" w:cs="Arial" w:hint="eastAsia"/>
          <w:b/>
          <w:kern w:val="2"/>
        </w:rPr>
        <w:t>1</w:t>
      </w:r>
      <w:r w:rsidR="00F273DA" w:rsidRPr="00DD5DBB">
        <w:rPr>
          <w:rFonts w:ascii="宋体" w:hAnsi="宋体" w:cs="Arial" w:hint="eastAsia"/>
          <w:b/>
          <w:kern w:val="2"/>
        </w:rPr>
        <w:t>、</w:t>
      </w:r>
      <w:r w:rsidR="003002EC" w:rsidRPr="00DD5DBB">
        <w:rPr>
          <w:rFonts w:ascii="宋体" w:hAnsi="宋体" w:cs="Arial" w:hint="eastAsia"/>
          <w:b/>
          <w:kern w:val="2"/>
        </w:rPr>
        <w:t>投标资格：</w:t>
      </w:r>
    </w:p>
    <w:p w:rsidR="00176159" w:rsidRPr="00F9151A" w:rsidRDefault="00176159" w:rsidP="00546C80">
      <w:pPr>
        <w:numPr>
          <w:ilvl w:val="1"/>
          <w:numId w:val="32"/>
        </w:numPr>
        <w:autoSpaceDE w:val="0"/>
        <w:autoSpaceDN w:val="0"/>
        <w:spacing w:line="440" w:lineRule="atLeast"/>
        <w:jc w:val="both"/>
        <w:textAlignment w:val="bottom"/>
        <w:rPr>
          <w:rFonts w:ascii="宋体" w:hAnsi="宋体"/>
          <w:kern w:val="2"/>
        </w:rPr>
      </w:pPr>
      <w:r w:rsidRPr="00F9151A">
        <w:rPr>
          <w:rFonts w:ascii="宋体" w:hAnsi="宋体" w:hint="eastAsia"/>
          <w:kern w:val="2"/>
        </w:rPr>
        <w:t>具有企业法人资格、执业证书且5年内无不良执业记录的审计机构。</w:t>
      </w:r>
    </w:p>
    <w:p w:rsidR="003002EC" w:rsidRPr="00F9151A" w:rsidRDefault="00176159" w:rsidP="00546C80">
      <w:pPr>
        <w:numPr>
          <w:ilvl w:val="1"/>
          <w:numId w:val="32"/>
        </w:numPr>
        <w:autoSpaceDE w:val="0"/>
        <w:autoSpaceDN w:val="0"/>
        <w:spacing w:line="440" w:lineRule="atLeast"/>
        <w:jc w:val="both"/>
        <w:textAlignment w:val="bottom"/>
        <w:rPr>
          <w:rFonts w:ascii="宋体" w:hAnsi="宋体"/>
          <w:kern w:val="2"/>
        </w:rPr>
      </w:pPr>
      <w:r w:rsidRPr="00F9151A">
        <w:rPr>
          <w:rFonts w:ascii="宋体" w:hAnsi="宋体" w:hint="eastAsia"/>
          <w:kern w:val="2"/>
        </w:rPr>
        <w:t>该机构应指定具有良好职业道德及5年以上执业经验的注册会计师担任本项目主审。</w:t>
      </w:r>
    </w:p>
    <w:p w:rsidR="003002EC" w:rsidRPr="00F9151A" w:rsidRDefault="00176159" w:rsidP="005E17D7">
      <w:pPr>
        <w:numPr>
          <w:ilvl w:val="1"/>
          <w:numId w:val="32"/>
        </w:numPr>
        <w:autoSpaceDE w:val="0"/>
        <w:autoSpaceDN w:val="0"/>
        <w:spacing w:line="440" w:lineRule="atLeast"/>
        <w:jc w:val="both"/>
        <w:textAlignment w:val="bottom"/>
        <w:rPr>
          <w:rFonts w:ascii="宋体" w:hAnsi="宋体"/>
          <w:kern w:val="2"/>
        </w:rPr>
      </w:pPr>
      <w:r w:rsidRPr="00F9151A">
        <w:rPr>
          <w:rFonts w:ascii="宋体" w:hAnsi="宋体" w:hint="eastAsia"/>
          <w:kern w:val="2"/>
        </w:rPr>
        <w:t>良好的职业道德包括：</w:t>
      </w:r>
      <w:r w:rsidR="00F273DA" w:rsidRPr="00F9151A">
        <w:rPr>
          <w:rFonts w:ascii="宋体" w:hAnsi="宋体" w:hint="eastAsia"/>
          <w:kern w:val="2"/>
        </w:rPr>
        <w:t>a、</w:t>
      </w:r>
      <w:r w:rsidRPr="00F9151A">
        <w:rPr>
          <w:rFonts w:ascii="宋体" w:hAnsi="宋体" w:hint="eastAsia"/>
          <w:kern w:val="2"/>
        </w:rPr>
        <w:t>坚持独立、客观、公正原则；</w:t>
      </w:r>
      <w:r w:rsidR="00F273DA" w:rsidRPr="00F9151A">
        <w:rPr>
          <w:rFonts w:ascii="宋体" w:hAnsi="宋体" w:hint="eastAsia"/>
          <w:kern w:val="2"/>
        </w:rPr>
        <w:t>遵守技术规范，对客户和同行负责。b、职业经验在5年以上，确保审计质量。</w:t>
      </w:r>
    </w:p>
    <w:p w:rsidR="00300275" w:rsidRPr="00DD5DBB" w:rsidRDefault="002D0604" w:rsidP="00546C80">
      <w:pPr>
        <w:tabs>
          <w:tab w:val="center" w:pos="4532"/>
        </w:tabs>
        <w:spacing w:line="440" w:lineRule="atLeast"/>
        <w:rPr>
          <w:rFonts w:ascii="宋体" w:hAnsi="宋体" w:cs="Arial"/>
          <w:b/>
        </w:rPr>
      </w:pPr>
      <w:r>
        <w:rPr>
          <w:rFonts w:ascii="宋体" w:hAnsi="宋体" w:cs="Arial" w:hint="eastAsia"/>
          <w:b/>
        </w:rPr>
        <w:t>2</w:t>
      </w:r>
      <w:r w:rsidR="00F273DA" w:rsidRPr="00DD5DBB">
        <w:rPr>
          <w:rFonts w:ascii="宋体" w:hAnsi="宋体" w:cs="Arial" w:hint="eastAsia"/>
          <w:b/>
        </w:rPr>
        <w:t>、</w:t>
      </w:r>
      <w:r w:rsidR="00532EDA" w:rsidRPr="00DD5DBB">
        <w:rPr>
          <w:rFonts w:ascii="宋体" w:hAnsi="宋体" w:cs="Arial"/>
          <w:b/>
        </w:rPr>
        <w:t>投标文件</w:t>
      </w:r>
      <w:r w:rsidR="00C9096D" w:rsidRPr="00DD5DBB">
        <w:rPr>
          <w:rFonts w:ascii="宋体" w:hAnsi="宋体" w:cs="Arial" w:hint="eastAsia"/>
          <w:b/>
        </w:rPr>
        <w:t>：</w:t>
      </w:r>
    </w:p>
    <w:p w:rsidR="00807412" w:rsidRPr="00F9151A" w:rsidRDefault="00830B49" w:rsidP="00F9151A">
      <w:pPr>
        <w:numPr>
          <w:ilvl w:val="1"/>
          <w:numId w:val="32"/>
        </w:numPr>
        <w:autoSpaceDE w:val="0"/>
        <w:autoSpaceDN w:val="0"/>
        <w:spacing w:line="440" w:lineRule="atLeast"/>
        <w:jc w:val="both"/>
        <w:textAlignment w:val="bottom"/>
        <w:rPr>
          <w:rFonts w:ascii="宋体" w:hAnsi="宋体"/>
          <w:kern w:val="2"/>
        </w:rPr>
      </w:pPr>
      <w:r w:rsidRPr="00F9151A">
        <w:rPr>
          <w:rFonts w:ascii="宋体" w:hAnsi="宋体" w:hint="eastAsia"/>
          <w:kern w:val="2"/>
        </w:rPr>
        <w:t>审计</w:t>
      </w:r>
      <w:r w:rsidR="00300275" w:rsidRPr="00F9151A">
        <w:rPr>
          <w:rFonts w:ascii="宋体" w:hAnsi="宋体" w:hint="eastAsia"/>
          <w:kern w:val="2"/>
        </w:rPr>
        <w:t>方案（</w:t>
      </w:r>
      <w:r w:rsidR="00FD713D" w:rsidRPr="00F9151A">
        <w:rPr>
          <w:rFonts w:ascii="宋体" w:hAnsi="宋体" w:hint="eastAsia"/>
          <w:kern w:val="2"/>
        </w:rPr>
        <w:t>包括</w:t>
      </w:r>
      <w:r w:rsidR="00300275" w:rsidRPr="00F9151A">
        <w:rPr>
          <w:rFonts w:ascii="宋体" w:hAnsi="宋体" w:hint="eastAsia"/>
          <w:kern w:val="2"/>
        </w:rPr>
        <w:t>较</w:t>
      </w:r>
      <w:r w:rsidR="00300275" w:rsidRPr="00F9151A">
        <w:rPr>
          <w:rFonts w:ascii="宋体" w:hAnsi="宋体"/>
          <w:kern w:val="2"/>
        </w:rPr>
        <w:t>详细数据收集</w:t>
      </w:r>
      <w:r w:rsidR="00FD713D" w:rsidRPr="00F9151A">
        <w:rPr>
          <w:rFonts w:ascii="宋体" w:hAnsi="宋体" w:hint="eastAsia"/>
          <w:kern w:val="2"/>
        </w:rPr>
        <w:t>方法、</w:t>
      </w:r>
      <w:r w:rsidR="00300275" w:rsidRPr="00F9151A">
        <w:rPr>
          <w:rFonts w:ascii="宋体" w:hAnsi="宋体"/>
          <w:kern w:val="2"/>
        </w:rPr>
        <w:t>工具</w:t>
      </w:r>
      <w:r w:rsidR="00FD713D" w:rsidRPr="00F9151A">
        <w:rPr>
          <w:rFonts w:ascii="宋体" w:hAnsi="宋体" w:hint="eastAsia"/>
          <w:kern w:val="2"/>
        </w:rPr>
        <w:t>；</w:t>
      </w:r>
      <w:r w:rsidR="00300275" w:rsidRPr="00F9151A">
        <w:rPr>
          <w:rFonts w:ascii="宋体" w:hAnsi="宋体"/>
          <w:kern w:val="2"/>
        </w:rPr>
        <w:t>详细预算</w:t>
      </w:r>
      <w:r w:rsidR="00B90809" w:rsidRPr="00F9151A">
        <w:rPr>
          <w:rFonts w:ascii="宋体" w:hAnsi="宋体" w:hint="eastAsia"/>
          <w:kern w:val="2"/>
        </w:rPr>
        <w:t>）</w:t>
      </w:r>
    </w:p>
    <w:p w:rsidR="00300275" w:rsidRPr="00F9151A" w:rsidRDefault="00B90809" w:rsidP="00F9151A">
      <w:pPr>
        <w:numPr>
          <w:ilvl w:val="1"/>
          <w:numId w:val="32"/>
        </w:numPr>
        <w:autoSpaceDE w:val="0"/>
        <w:autoSpaceDN w:val="0"/>
        <w:spacing w:line="440" w:lineRule="atLeast"/>
        <w:jc w:val="both"/>
        <w:textAlignment w:val="bottom"/>
        <w:rPr>
          <w:rFonts w:ascii="宋体" w:hAnsi="宋体"/>
          <w:kern w:val="2"/>
        </w:rPr>
      </w:pPr>
      <w:r w:rsidRPr="00F9151A">
        <w:rPr>
          <w:rFonts w:ascii="宋体" w:hAnsi="宋体"/>
          <w:kern w:val="2"/>
        </w:rPr>
        <w:t>提供</w:t>
      </w:r>
      <w:r w:rsidR="00DF4A4A" w:rsidRPr="00F9151A">
        <w:rPr>
          <w:rFonts w:ascii="宋体" w:hAnsi="宋体" w:hint="eastAsia"/>
          <w:kern w:val="2"/>
        </w:rPr>
        <w:t>能够</w:t>
      </w:r>
      <w:r w:rsidR="00830B49" w:rsidRPr="00F9151A">
        <w:rPr>
          <w:rFonts w:ascii="宋体" w:hAnsi="宋体" w:hint="eastAsia"/>
          <w:kern w:val="2"/>
        </w:rPr>
        <w:t>承担独立审计的资质证明和相关资料</w:t>
      </w:r>
      <w:r w:rsidRPr="00F9151A">
        <w:rPr>
          <w:rFonts w:ascii="宋体" w:hAnsi="宋体" w:hint="eastAsia"/>
          <w:kern w:val="2"/>
        </w:rPr>
        <w:t>以及</w:t>
      </w:r>
      <w:r w:rsidR="00FD713D" w:rsidRPr="00F9151A">
        <w:rPr>
          <w:rFonts w:ascii="宋体" w:hAnsi="宋体" w:hint="eastAsia"/>
          <w:kern w:val="2"/>
        </w:rPr>
        <w:t>所有参加审计过程的</w:t>
      </w:r>
      <w:r w:rsidR="00830B49" w:rsidRPr="00F9151A">
        <w:rPr>
          <w:rFonts w:ascii="宋体" w:hAnsi="宋体" w:hint="eastAsia"/>
          <w:kern w:val="2"/>
        </w:rPr>
        <w:t>审计人员</w:t>
      </w:r>
      <w:r w:rsidRPr="00F9151A">
        <w:rPr>
          <w:rFonts w:ascii="宋体" w:hAnsi="宋体"/>
          <w:kern w:val="2"/>
        </w:rPr>
        <w:t>的简历</w:t>
      </w:r>
    </w:p>
    <w:p w:rsidR="0006117B" w:rsidRPr="00546C80" w:rsidRDefault="0006117B" w:rsidP="00546C80">
      <w:pPr>
        <w:spacing w:line="440" w:lineRule="atLeast"/>
        <w:rPr>
          <w:rFonts w:ascii="宋体" w:hAnsi="宋体" w:cs="Arial"/>
          <w:sz w:val="21"/>
          <w:szCs w:val="21"/>
        </w:rPr>
      </w:pPr>
    </w:p>
    <w:p w:rsidR="0006117B" w:rsidRPr="007024DE" w:rsidRDefault="005F1BF2" w:rsidP="00546C80">
      <w:pPr>
        <w:spacing w:line="440" w:lineRule="atLeast"/>
        <w:rPr>
          <w:rFonts w:ascii="宋体" w:hAnsi="宋体" w:cs="Arial"/>
          <w:color w:val="0000FF"/>
          <w:sz w:val="21"/>
          <w:szCs w:val="21"/>
        </w:rPr>
      </w:pPr>
      <w:r w:rsidRPr="00DD5DBB">
        <w:rPr>
          <w:rFonts w:ascii="宋体" w:hAnsi="宋体" w:cs="Arial"/>
          <w:b/>
        </w:rPr>
        <w:t>4.</w:t>
      </w:r>
      <w:r w:rsidR="005A0AE1" w:rsidRPr="00DD5DBB">
        <w:rPr>
          <w:rFonts w:ascii="宋体" w:hAnsi="宋体" w:cs="Arial"/>
          <w:b/>
        </w:rPr>
        <w:t>截止时间：</w:t>
      </w:r>
      <w:r w:rsidR="00B90809" w:rsidRPr="00D150E6">
        <w:rPr>
          <w:rFonts w:ascii="宋体" w:hAnsi="宋体" w:cs="Arial"/>
          <w:color w:val="000000"/>
          <w:sz w:val="21"/>
          <w:szCs w:val="21"/>
        </w:rPr>
        <w:t xml:space="preserve"> </w:t>
      </w:r>
      <w:r w:rsidR="00B90809" w:rsidRPr="006118E1">
        <w:rPr>
          <w:rFonts w:ascii="宋体" w:hAnsi="宋体" w:cs="Arial"/>
          <w:color w:val="000000"/>
        </w:rPr>
        <w:t>20</w:t>
      </w:r>
      <w:r w:rsidR="000A2B45" w:rsidRPr="006118E1">
        <w:rPr>
          <w:rFonts w:ascii="宋体" w:hAnsi="宋体" w:cs="Arial" w:hint="eastAsia"/>
          <w:color w:val="000000"/>
        </w:rPr>
        <w:t>1</w:t>
      </w:r>
      <w:r w:rsidR="00207E38">
        <w:rPr>
          <w:rFonts w:ascii="宋体" w:hAnsi="宋体" w:cs="Arial"/>
          <w:color w:val="000000"/>
        </w:rPr>
        <w:t>5</w:t>
      </w:r>
      <w:r w:rsidR="00B90809" w:rsidRPr="006118E1">
        <w:rPr>
          <w:rFonts w:ascii="宋体" w:hAnsi="宋体" w:cs="Arial"/>
          <w:color w:val="000000"/>
        </w:rPr>
        <w:t>年</w:t>
      </w:r>
      <w:r w:rsidR="00207E38">
        <w:rPr>
          <w:rFonts w:ascii="宋体" w:hAnsi="宋体" w:cs="Arial"/>
          <w:color w:val="000000"/>
        </w:rPr>
        <w:t xml:space="preserve"> </w:t>
      </w:r>
      <w:r w:rsidR="00D458D3">
        <w:rPr>
          <w:rFonts w:ascii="宋体" w:hAnsi="宋体" w:cs="Arial" w:hint="eastAsia"/>
          <w:color w:val="000000"/>
        </w:rPr>
        <w:t>5</w:t>
      </w:r>
      <w:r w:rsidR="00207E38">
        <w:rPr>
          <w:rFonts w:ascii="宋体" w:hAnsi="宋体" w:cs="Arial"/>
          <w:color w:val="000000"/>
        </w:rPr>
        <w:t xml:space="preserve"> </w:t>
      </w:r>
      <w:r w:rsidR="00B90809" w:rsidRPr="006118E1">
        <w:rPr>
          <w:rFonts w:ascii="宋体" w:hAnsi="宋体" w:cs="Arial"/>
          <w:color w:val="000000"/>
        </w:rPr>
        <w:t>月</w:t>
      </w:r>
      <w:r w:rsidR="00207E38">
        <w:rPr>
          <w:rFonts w:ascii="宋体" w:hAnsi="宋体" w:cs="Arial"/>
          <w:color w:val="000000"/>
        </w:rPr>
        <w:t xml:space="preserve"> </w:t>
      </w:r>
      <w:r w:rsidR="00D458D3">
        <w:rPr>
          <w:rFonts w:ascii="宋体" w:hAnsi="宋体" w:cs="Arial" w:hint="eastAsia"/>
          <w:color w:val="000000"/>
        </w:rPr>
        <w:t>8</w:t>
      </w:r>
      <w:r w:rsidR="00207E38">
        <w:rPr>
          <w:rFonts w:ascii="宋体" w:hAnsi="宋体" w:cs="Arial"/>
          <w:color w:val="000000"/>
        </w:rPr>
        <w:t xml:space="preserve"> </w:t>
      </w:r>
      <w:r w:rsidR="00B90809" w:rsidRPr="006118E1">
        <w:rPr>
          <w:rFonts w:ascii="宋体" w:hAnsi="宋体" w:cs="Arial"/>
          <w:color w:val="000000"/>
        </w:rPr>
        <w:t>日。</w:t>
      </w:r>
      <w:r w:rsidR="005A0AE1" w:rsidRPr="006118E1">
        <w:rPr>
          <w:rFonts w:ascii="宋体" w:hAnsi="宋体" w:cs="Arial"/>
          <w:color w:val="000000"/>
        </w:rPr>
        <w:t xml:space="preserve"> </w:t>
      </w:r>
    </w:p>
    <w:p w:rsidR="0006117B" w:rsidRPr="00546C80" w:rsidRDefault="0006117B" w:rsidP="00546C80">
      <w:pPr>
        <w:spacing w:line="440" w:lineRule="atLeast"/>
        <w:rPr>
          <w:rFonts w:ascii="宋体" w:hAnsi="宋体" w:cs="Arial"/>
          <w:sz w:val="21"/>
          <w:szCs w:val="21"/>
        </w:rPr>
      </w:pPr>
      <w:bookmarkStart w:id="0" w:name="_GoBack"/>
      <w:bookmarkEnd w:id="0"/>
    </w:p>
    <w:p w:rsidR="00B90809" w:rsidRPr="00DD5DBB" w:rsidRDefault="00EE7D02" w:rsidP="00546C80">
      <w:pPr>
        <w:spacing w:line="440" w:lineRule="atLeast"/>
        <w:rPr>
          <w:rFonts w:ascii="宋体" w:hAnsi="宋体" w:cs="Arial"/>
          <w:b/>
        </w:rPr>
      </w:pPr>
      <w:r w:rsidRPr="00DD5DBB">
        <w:rPr>
          <w:rFonts w:ascii="宋体" w:hAnsi="宋体" w:cs="Arial"/>
          <w:b/>
        </w:rPr>
        <w:t>5.联系方式：</w:t>
      </w:r>
    </w:p>
    <w:p w:rsidR="00EE7D02" w:rsidRPr="00B773D7" w:rsidRDefault="00B90809" w:rsidP="00546C80">
      <w:pPr>
        <w:spacing w:line="440" w:lineRule="atLeast"/>
        <w:rPr>
          <w:rFonts w:ascii="宋体" w:hAnsi="宋体" w:cs="Arial"/>
          <w:color w:val="000000"/>
        </w:rPr>
      </w:pPr>
      <w:r w:rsidRPr="00F9151A">
        <w:rPr>
          <w:rFonts w:ascii="宋体" w:hAnsi="宋体" w:cs="Arial" w:hint="eastAsia"/>
          <w:b/>
        </w:rPr>
        <w:t xml:space="preserve"> </w:t>
      </w:r>
      <w:r w:rsidR="00F273DA" w:rsidRPr="00F9151A">
        <w:rPr>
          <w:rFonts w:ascii="宋体" w:hAnsi="宋体" w:cs="Arial" w:hint="eastAsia"/>
          <w:b/>
        </w:rPr>
        <w:t xml:space="preserve"> </w:t>
      </w:r>
      <w:r w:rsidRPr="00B773D7">
        <w:rPr>
          <w:rFonts w:ascii="宋体" w:hAnsi="宋体" w:cs="Arial" w:hint="eastAsia"/>
        </w:rPr>
        <w:t>联系人</w:t>
      </w:r>
      <w:r w:rsidR="00EE7D02" w:rsidRPr="00B773D7">
        <w:rPr>
          <w:rFonts w:ascii="宋体" w:hAnsi="宋体" w:cs="Arial"/>
        </w:rPr>
        <w:t xml:space="preserve"> </w:t>
      </w:r>
      <w:r w:rsidRPr="00B773D7">
        <w:rPr>
          <w:rFonts w:ascii="宋体" w:hAnsi="宋体" w:cs="Arial" w:hint="eastAsia"/>
        </w:rPr>
        <w:t>：</w:t>
      </w:r>
      <w:r w:rsidR="00393E38">
        <w:rPr>
          <w:rFonts w:ascii="宋体" w:hAnsi="宋体" w:cs="Arial" w:hint="eastAsia"/>
        </w:rPr>
        <w:t>杨涵喻</w:t>
      </w:r>
      <w:r w:rsidR="00F94F81" w:rsidRPr="00B773D7">
        <w:rPr>
          <w:rFonts w:ascii="宋体" w:hAnsi="宋体" w:cs="Arial" w:hint="eastAsia"/>
        </w:rPr>
        <w:t>、</w:t>
      </w:r>
      <w:r w:rsidR="009F5745" w:rsidRPr="00B773D7">
        <w:rPr>
          <w:rFonts w:ascii="宋体" w:hAnsi="宋体" w:cs="Arial" w:hint="eastAsia"/>
          <w:color w:val="000000"/>
        </w:rPr>
        <w:t>孙晗</w:t>
      </w:r>
    </w:p>
    <w:p w:rsidR="00393E38" w:rsidRDefault="00B90809" w:rsidP="00F9151A">
      <w:pPr>
        <w:spacing w:line="440" w:lineRule="atLeast"/>
        <w:ind w:firstLineChars="100" w:firstLine="240"/>
        <w:rPr>
          <w:rFonts w:ascii="宋体" w:hAnsi="宋体" w:cs="Arial"/>
          <w:color w:val="000000"/>
          <w:lang w:val="en-GB"/>
        </w:rPr>
      </w:pPr>
      <w:r w:rsidRPr="00B773D7">
        <w:rPr>
          <w:rFonts w:ascii="宋体" w:hAnsi="宋体" w:cs="Arial" w:hint="eastAsia"/>
          <w:color w:val="000000"/>
          <w:lang w:val="en-GB"/>
        </w:rPr>
        <w:t>地址：</w:t>
      </w:r>
      <w:r w:rsidR="00393E38">
        <w:rPr>
          <w:rFonts w:ascii="宋体" w:hAnsi="宋体" w:cs="Arial" w:hint="eastAsia"/>
          <w:color w:val="000000"/>
          <w:lang w:val="en-GB"/>
        </w:rPr>
        <w:t>云南省</w:t>
      </w:r>
      <w:r w:rsidR="00393E38">
        <w:rPr>
          <w:rFonts w:ascii="宋体" w:hAnsi="宋体" w:cs="Arial"/>
          <w:color w:val="000000"/>
          <w:lang w:val="en-GB"/>
        </w:rPr>
        <w:t>昆明市</w:t>
      </w:r>
      <w:r w:rsidR="00393E38">
        <w:rPr>
          <w:rFonts w:ascii="宋体" w:hAnsi="宋体" w:cs="Arial" w:hint="eastAsia"/>
          <w:color w:val="000000"/>
          <w:lang w:val="en-GB"/>
        </w:rPr>
        <w:t>西山区</w:t>
      </w:r>
      <w:r w:rsidR="00393E38">
        <w:rPr>
          <w:rFonts w:ascii="宋体" w:hAnsi="宋体" w:cs="Arial"/>
          <w:color w:val="000000"/>
          <w:lang w:val="en-GB"/>
        </w:rPr>
        <w:t>金碧路云铜时代广场B座602</w:t>
      </w:r>
    </w:p>
    <w:p w:rsidR="00554242" w:rsidRPr="00B773D7" w:rsidRDefault="00554242" w:rsidP="00F9151A">
      <w:pPr>
        <w:spacing w:line="440" w:lineRule="atLeast"/>
        <w:ind w:firstLineChars="100" w:firstLine="240"/>
        <w:rPr>
          <w:rFonts w:ascii="宋体" w:hAnsi="宋体" w:cs="Arial" w:hint="eastAsia"/>
          <w:color w:val="000000"/>
          <w:lang w:val="en-GB"/>
        </w:rPr>
      </w:pPr>
      <w:r>
        <w:rPr>
          <w:rFonts w:ascii="宋体" w:hAnsi="宋体" w:cs="Arial" w:hint="eastAsia"/>
          <w:color w:val="000000"/>
          <w:lang w:val="en-GB"/>
        </w:rPr>
        <w:t>电话</w:t>
      </w:r>
      <w:r>
        <w:rPr>
          <w:rFonts w:ascii="宋体" w:hAnsi="宋体" w:cs="Arial"/>
          <w:color w:val="000000"/>
          <w:lang w:val="en-GB"/>
        </w:rPr>
        <w:t>：0871-63151771</w:t>
      </w:r>
    </w:p>
    <w:p w:rsidR="00F94F81" w:rsidRPr="00B773D7" w:rsidRDefault="00B90809" w:rsidP="00F9151A">
      <w:pPr>
        <w:spacing w:line="440" w:lineRule="atLeast"/>
        <w:ind w:firstLineChars="100" w:firstLine="240"/>
        <w:rPr>
          <w:rFonts w:ascii="宋体" w:hAnsi="宋体" w:cs="Arial"/>
          <w:color w:val="000000"/>
        </w:rPr>
      </w:pPr>
      <w:r w:rsidRPr="00B773D7">
        <w:rPr>
          <w:rFonts w:ascii="宋体" w:hAnsi="宋体" w:cs="Arial"/>
          <w:color w:val="000000"/>
        </w:rPr>
        <w:t>电子邮件：</w:t>
      </w:r>
      <w:hyperlink r:id="rId8" w:history="1">
        <w:r w:rsidR="00393E38" w:rsidRPr="004C2FD9">
          <w:rPr>
            <w:rStyle w:val="Hyperlink"/>
            <w:rFonts w:ascii="宋体" w:hAnsi="宋体" w:cs="Arial"/>
          </w:rPr>
          <w:t>hanyu.yang@plan-international.org</w:t>
        </w:r>
      </w:hyperlink>
      <w:r w:rsidR="00393E38">
        <w:rPr>
          <w:rFonts w:ascii="宋体" w:hAnsi="宋体" w:cs="Arial" w:hint="eastAsia"/>
          <w:color w:val="000000"/>
        </w:rPr>
        <w:t>；</w:t>
      </w:r>
    </w:p>
    <w:p w:rsidR="00B90809" w:rsidRPr="00B773D7" w:rsidRDefault="001A3E3E" w:rsidP="00F9151A">
      <w:pPr>
        <w:numPr>
          <w:ins w:id="1" w:author="Wang Haixia" w:date="2008-03-17T10:45:00Z"/>
        </w:numPr>
        <w:spacing w:line="440" w:lineRule="atLeast"/>
        <w:ind w:firstLineChars="600" w:firstLine="1440"/>
        <w:rPr>
          <w:rFonts w:ascii="宋体" w:hAnsi="宋体" w:cs="Arial"/>
          <w:color w:val="000000"/>
        </w:rPr>
      </w:pPr>
      <w:hyperlink r:id="rId9" w:history="1">
        <w:r w:rsidR="00393E38" w:rsidRPr="004C2FD9">
          <w:rPr>
            <w:rStyle w:val="Hyperlink"/>
            <w:rFonts w:ascii="宋体" w:hAnsi="宋体" w:cs="Arial" w:hint="eastAsia"/>
          </w:rPr>
          <w:t>Han.sun</w:t>
        </w:r>
        <w:r w:rsidR="00393E38" w:rsidRPr="004C2FD9">
          <w:rPr>
            <w:rStyle w:val="Hyperlink"/>
            <w:rFonts w:ascii="宋体" w:hAnsi="宋体" w:cs="Arial"/>
          </w:rPr>
          <w:t>@plan-international.org</w:t>
        </w:r>
      </w:hyperlink>
      <w:r w:rsidR="00393E38">
        <w:rPr>
          <w:rFonts w:ascii="宋体" w:hAnsi="宋体" w:cs="Arial"/>
          <w:color w:val="000000"/>
        </w:rPr>
        <w:t xml:space="preserve"> </w:t>
      </w:r>
    </w:p>
    <w:p w:rsidR="00B90809" w:rsidRPr="00B773D7" w:rsidRDefault="00B90809" w:rsidP="00A16065">
      <w:pPr>
        <w:spacing w:line="440" w:lineRule="atLeast"/>
        <w:rPr>
          <w:rFonts w:ascii="宋体" w:hAnsi="宋体" w:cs="Arial"/>
          <w:sz w:val="21"/>
          <w:szCs w:val="21"/>
        </w:rPr>
      </w:pPr>
    </w:p>
    <w:p w:rsidR="00F9151A" w:rsidRPr="00B773D7" w:rsidRDefault="00F9151A" w:rsidP="00A16065">
      <w:pPr>
        <w:jc w:val="center"/>
        <w:rPr>
          <w:rFonts w:ascii="宋体" w:hAnsi="宋体" w:cs="Arial"/>
          <w:sz w:val="21"/>
          <w:szCs w:val="21"/>
        </w:rPr>
      </w:pPr>
    </w:p>
    <w:p w:rsidR="00DC58F0" w:rsidRDefault="00DC58F0" w:rsidP="00DC58F0">
      <w:pPr>
        <w:pStyle w:val="BodyText"/>
        <w:spacing w:line="360" w:lineRule="atLeast"/>
        <w:ind w:firstLineChars="200" w:firstLine="480"/>
        <w:rPr>
          <w:rFonts w:ascii="Times New Roman" w:eastAsia="宋体" w:hAnsi="宋体"/>
          <w:kern w:val="2"/>
          <w:sz w:val="24"/>
          <w:szCs w:val="24"/>
        </w:rPr>
      </w:pPr>
    </w:p>
    <w:p w:rsidR="00BC0F21" w:rsidRDefault="00BC0F21" w:rsidP="00DC58F0">
      <w:pPr>
        <w:pStyle w:val="BodyText"/>
        <w:spacing w:line="360" w:lineRule="atLeast"/>
        <w:ind w:firstLineChars="200" w:firstLine="480"/>
        <w:rPr>
          <w:rFonts w:ascii="Times New Roman" w:eastAsia="宋体" w:hAnsi="宋体"/>
          <w:kern w:val="2"/>
          <w:sz w:val="24"/>
          <w:szCs w:val="24"/>
        </w:rPr>
      </w:pPr>
    </w:p>
    <w:p w:rsidR="00BC0F21" w:rsidRDefault="00BC0F21" w:rsidP="00DC58F0">
      <w:pPr>
        <w:pStyle w:val="BodyText"/>
        <w:spacing w:line="360" w:lineRule="atLeast"/>
        <w:ind w:firstLineChars="200" w:firstLine="480"/>
        <w:rPr>
          <w:rFonts w:ascii="Times New Roman" w:eastAsia="宋体" w:hAnsi="宋体"/>
          <w:kern w:val="2"/>
          <w:sz w:val="24"/>
          <w:szCs w:val="24"/>
        </w:rPr>
      </w:pPr>
    </w:p>
    <w:p w:rsidR="00BC0F21" w:rsidRDefault="00BC0F21" w:rsidP="00DC58F0">
      <w:pPr>
        <w:pStyle w:val="BodyText"/>
        <w:spacing w:line="360" w:lineRule="atLeast"/>
        <w:ind w:firstLineChars="200" w:firstLine="480"/>
        <w:rPr>
          <w:rFonts w:ascii="Times New Roman" w:eastAsia="宋体" w:hAnsi="宋体"/>
          <w:kern w:val="2"/>
          <w:sz w:val="24"/>
          <w:szCs w:val="24"/>
        </w:rPr>
      </w:pPr>
    </w:p>
    <w:p w:rsidR="00BC0F21" w:rsidRDefault="00BC0F21" w:rsidP="00DC58F0">
      <w:pPr>
        <w:pStyle w:val="BodyText"/>
        <w:spacing w:line="360" w:lineRule="atLeast"/>
        <w:ind w:firstLineChars="200" w:firstLine="480"/>
        <w:rPr>
          <w:rFonts w:ascii="Times New Roman" w:eastAsia="宋体" w:hAnsi="宋体"/>
          <w:kern w:val="2"/>
          <w:sz w:val="24"/>
          <w:szCs w:val="24"/>
        </w:rPr>
      </w:pPr>
    </w:p>
    <w:p w:rsidR="00BC0F21" w:rsidRDefault="00BC0F21" w:rsidP="001B10D5">
      <w:pPr>
        <w:pStyle w:val="BodyText"/>
        <w:spacing w:line="360" w:lineRule="atLeast"/>
        <w:rPr>
          <w:rFonts w:ascii="Times New Roman" w:eastAsia="宋体" w:hAnsi="宋体"/>
          <w:kern w:val="2"/>
          <w:sz w:val="24"/>
          <w:szCs w:val="24"/>
        </w:rPr>
      </w:pPr>
    </w:p>
    <w:p w:rsidR="00DC58F0" w:rsidRDefault="00DC58F0" w:rsidP="002D0604">
      <w:pPr>
        <w:pStyle w:val="BodyText"/>
        <w:spacing w:line="360" w:lineRule="atLeast"/>
        <w:rPr>
          <w:rFonts w:ascii="Times New Roman" w:eastAsia="宋体" w:hAnsi="宋体"/>
          <w:kern w:val="2"/>
          <w:sz w:val="24"/>
          <w:szCs w:val="24"/>
        </w:rPr>
      </w:pPr>
    </w:p>
    <w:sectPr w:rsidR="00DC58F0" w:rsidSect="000A2B45">
      <w:footerReference w:type="even" r:id="rId10"/>
      <w:footerReference w:type="default" r:id="rId11"/>
      <w:pgSz w:w="12240" w:h="15840"/>
      <w:pgMar w:top="1077" w:right="1080" w:bottom="107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3E3E" w:rsidRDefault="001A3E3E">
      <w:r>
        <w:separator/>
      </w:r>
    </w:p>
  </w:endnote>
  <w:endnote w:type="continuationSeparator" w:id="0">
    <w:p w:rsidR="001A3E3E" w:rsidRDefault="001A3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隶书">
    <w:altName w:val="宋体"/>
    <w:charset w:val="86"/>
    <w:family w:val="modern"/>
    <w:pitch w:val="fixed"/>
    <w:sig w:usb0="00000000" w:usb1="080E0000" w:usb2="00000010" w:usb3="00000000" w:csb0="00040000" w:csb1="00000000"/>
  </w:font>
  <w:font w:name="Plan">
    <w:panose1 w:val="020B0503030404020204"/>
    <w:charset w:val="00"/>
    <w:family w:val="swiss"/>
    <w:pitch w:val="variable"/>
    <w:sig w:usb0="00000003" w:usb1="00000000" w:usb2="00000000" w:usb3="00000000" w:csb0="00000001" w:csb1="00000000"/>
  </w:font>
  <w:font w:name="华文琥珀">
    <w:altName w:val="宋体"/>
    <w:charset w:val="86"/>
    <w:family w:val="auto"/>
    <w:pitch w:val="variable"/>
    <w:sig w:usb0="00000000" w:usb1="080F0000" w:usb2="00000010" w:usb3="00000000" w:csb0="00040000" w:csb1="00000000"/>
  </w:font>
  <w:font w:name="Plan Storytelling">
    <w:panose1 w:val="020F0506030302060204"/>
    <w:charset w:val="00"/>
    <w:family w:val="swiss"/>
    <w:pitch w:val="variable"/>
    <w:sig w:usb0="00000003" w:usb1="00000000" w:usb2="00000000" w:usb3="00000000" w:csb0="00000001" w:csb1="00000000"/>
  </w:font>
  <w:font w:name="Baskerville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BF2" w:rsidRDefault="005E0AD9" w:rsidP="00E31130">
    <w:pPr>
      <w:pStyle w:val="Footer"/>
      <w:framePr w:wrap="around" w:vAnchor="text" w:hAnchor="margin" w:xAlign="right" w:y="1"/>
      <w:rPr>
        <w:rStyle w:val="PageNumber"/>
      </w:rPr>
    </w:pPr>
    <w:r>
      <w:rPr>
        <w:rStyle w:val="PageNumber"/>
      </w:rPr>
      <w:fldChar w:fldCharType="begin"/>
    </w:r>
    <w:r w:rsidR="00791BF2">
      <w:rPr>
        <w:rStyle w:val="PageNumber"/>
      </w:rPr>
      <w:instrText xml:space="preserve">PAGE  </w:instrText>
    </w:r>
    <w:r>
      <w:rPr>
        <w:rStyle w:val="PageNumber"/>
      </w:rPr>
      <w:fldChar w:fldCharType="end"/>
    </w:r>
  </w:p>
  <w:p w:rsidR="00791BF2" w:rsidRDefault="00791BF2" w:rsidP="00E3113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BF2" w:rsidRDefault="005E0AD9" w:rsidP="00E31130">
    <w:pPr>
      <w:pStyle w:val="Footer"/>
      <w:framePr w:wrap="around" w:vAnchor="text" w:hAnchor="margin" w:xAlign="right" w:y="1"/>
      <w:rPr>
        <w:rStyle w:val="PageNumber"/>
      </w:rPr>
    </w:pPr>
    <w:r>
      <w:rPr>
        <w:rStyle w:val="PageNumber"/>
      </w:rPr>
      <w:fldChar w:fldCharType="begin"/>
    </w:r>
    <w:r w:rsidR="00791BF2">
      <w:rPr>
        <w:rStyle w:val="PageNumber"/>
      </w:rPr>
      <w:instrText xml:space="preserve">PAGE  </w:instrText>
    </w:r>
    <w:r>
      <w:rPr>
        <w:rStyle w:val="PageNumber"/>
      </w:rPr>
      <w:fldChar w:fldCharType="separate"/>
    </w:r>
    <w:r w:rsidR="00554242">
      <w:rPr>
        <w:rStyle w:val="PageNumber"/>
        <w:noProof/>
      </w:rPr>
      <w:t>3</w:t>
    </w:r>
    <w:r>
      <w:rPr>
        <w:rStyle w:val="PageNumber"/>
      </w:rPr>
      <w:fldChar w:fldCharType="end"/>
    </w:r>
  </w:p>
  <w:p w:rsidR="00791BF2" w:rsidRDefault="00791BF2" w:rsidP="00E3113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3E3E" w:rsidRDefault="001A3E3E">
      <w:r>
        <w:separator/>
      </w:r>
    </w:p>
  </w:footnote>
  <w:footnote w:type="continuationSeparator" w:id="0">
    <w:p w:rsidR="001A3E3E" w:rsidRDefault="001A3E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60EF1"/>
    <w:multiLevelType w:val="hybridMultilevel"/>
    <w:tmpl w:val="CDDABE4C"/>
    <w:lvl w:ilvl="0" w:tplc="04090001">
      <w:start w:val="1"/>
      <w:numFmt w:val="bullet"/>
      <w:lvlText w:val=""/>
      <w:lvlJc w:val="left"/>
      <w:pPr>
        <w:tabs>
          <w:tab w:val="num" w:pos="1157"/>
        </w:tabs>
        <w:ind w:left="1157" w:hanging="420"/>
      </w:pPr>
      <w:rPr>
        <w:rFonts w:ascii="Wingdings" w:hAnsi="Wingdings" w:hint="default"/>
      </w:rPr>
    </w:lvl>
    <w:lvl w:ilvl="1" w:tplc="04090003" w:tentative="1">
      <w:start w:val="1"/>
      <w:numFmt w:val="bullet"/>
      <w:lvlText w:val=""/>
      <w:lvlJc w:val="left"/>
      <w:pPr>
        <w:tabs>
          <w:tab w:val="num" w:pos="1577"/>
        </w:tabs>
        <w:ind w:left="1577" w:hanging="420"/>
      </w:pPr>
      <w:rPr>
        <w:rFonts w:ascii="Wingdings" w:hAnsi="Wingdings" w:hint="default"/>
      </w:rPr>
    </w:lvl>
    <w:lvl w:ilvl="2" w:tplc="04090005" w:tentative="1">
      <w:start w:val="1"/>
      <w:numFmt w:val="bullet"/>
      <w:lvlText w:val=""/>
      <w:lvlJc w:val="left"/>
      <w:pPr>
        <w:tabs>
          <w:tab w:val="num" w:pos="1997"/>
        </w:tabs>
        <w:ind w:left="1997" w:hanging="420"/>
      </w:pPr>
      <w:rPr>
        <w:rFonts w:ascii="Wingdings" w:hAnsi="Wingdings" w:hint="default"/>
      </w:rPr>
    </w:lvl>
    <w:lvl w:ilvl="3" w:tplc="04090001" w:tentative="1">
      <w:start w:val="1"/>
      <w:numFmt w:val="bullet"/>
      <w:lvlText w:val=""/>
      <w:lvlJc w:val="left"/>
      <w:pPr>
        <w:tabs>
          <w:tab w:val="num" w:pos="2417"/>
        </w:tabs>
        <w:ind w:left="2417" w:hanging="420"/>
      </w:pPr>
      <w:rPr>
        <w:rFonts w:ascii="Wingdings" w:hAnsi="Wingdings" w:hint="default"/>
      </w:rPr>
    </w:lvl>
    <w:lvl w:ilvl="4" w:tplc="04090003" w:tentative="1">
      <w:start w:val="1"/>
      <w:numFmt w:val="bullet"/>
      <w:lvlText w:val=""/>
      <w:lvlJc w:val="left"/>
      <w:pPr>
        <w:tabs>
          <w:tab w:val="num" w:pos="2837"/>
        </w:tabs>
        <w:ind w:left="2837" w:hanging="420"/>
      </w:pPr>
      <w:rPr>
        <w:rFonts w:ascii="Wingdings" w:hAnsi="Wingdings" w:hint="default"/>
      </w:rPr>
    </w:lvl>
    <w:lvl w:ilvl="5" w:tplc="04090005" w:tentative="1">
      <w:start w:val="1"/>
      <w:numFmt w:val="bullet"/>
      <w:lvlText w:val=""/>
      <w:lvlJc w:val="left"/>
      <w:pPr>
        <w:tabs>
          <w:tab w:val="num" w:pos="3257"/>
        </w:tabs>
        <w:ind w:left="3257" w:hanging="420"/>
      </w:pPr>
      <w:rPr>
        <w:rFonts w:ascii="Wingdings" w:hAnsi="Wingdings" w:hint="default"/>
      </w:rPr>
    </w:lvl>
    <w:lvl w:ilvl="6" w:tplc="04090001" w:tentative="1">
      <w:start w:val="1"/>
      <w:numFmt w:val="bullet"/>
      <w:lvlText w:val=""/>
      <w:lvlJc w:val="left"/>
      <w:pPr>
        <w:tabs>
          <w:tab w:val="num" w:pos="3677"/>
        </w:tabs>
        <w:ind w:left="3677" w:hanging="420"/>
      </w:pPr>
      <w:rPr>
        <w:rFonts w:ascii="Wingdings" w:hAnsi="Wingdings" w:hint="default"/>
      </w:rPr>
    </w:lvl>
    <w:lvl w:ilvl="7" w:tplc="04090003" w:tentative="1">
      <w:start w:val="1"/>
      <w:numFmt w:val="bullet"/>
      <w:lvlText w:val=""/>
      <w:lvlJc w:val="left"/>
      <w:pPr>
        <w:tabs>
          <w:tab w:val="num" w:pos="4097"/>
        </w:tabs>
        <w:ind w:left="4097" w:hanging="420"/>
      </w:pPr>
      <w:rPr>
        <w:rFonts w:ascii="Wingdings" w:hAnsi="Wingdings" w:hint="default"/>
      </w:rPr>
    </w:lvl>
    <w:lvl w:ilvl="8" w:tplc="04090005" w:tentative="1">
      <w:start w:val="1"/>
      <w:numFmt w:val="bullet"/>
      <w:lvlText w:val=""/>
      <w:lvlJc w:val="left"/>
      <w:pPr>
        <w:tabs>
          <w:tab w:val="num" w:pos="4517"/>
        </w:tabs>
        <w:ind w:left="4517" w:hanging="420"/>
      </w:pPr>
      <w:rPr>
        <w:rFonts w:ascii="Wingdings" w:hAnsi="Wingdings" w:hint="default"/>
      </w:rPr>
    </w:lvl>
  </w:abstractNum>
  <w:abstractNum w:abstractNumId="1">
    <w:nsid w:val="09623557"/>
    <w:multiLevelType w:val="hybridMultilevel"/>
    <w:tmpl w:val="F974625C"/>
    <w:lvl w:ilvl="0" w:tplc="0409000F">
      <w:start w:val="1"/>
      <w:numFmt w:val="decimal"/>
      <w:lvlText w:val="%1."/>
      <w:lvlJc w:val="left"/>
      <w:pPr>
        <w:tabs>
          <w:tab w:val="num" w:pos="1130"/>
        </w:tabs>
        <w:ind w:left="1130" w:hanging="420"/>
      </w:pPr>
    </w:lvl>
    <w:lvl w:ilvl="1" w:tplc="04090019" w:tentative="1">
      <w:start w:val="1"/>
      <w:numFmt w:val="lowerLetter"/>
      <w:lvlText w:val="%2)"/>
      <w:lvlJc w:val="left"/>
      <w:pPr>
        <w:tabs>
          <w:tab w:val="num" w:pos="1550"/>
        </w:tabs>
        <w:ind w:left="1550" w:hanging="420"/>
      </w:pPr>
    </w:lvl>
    <w:lvl w:ilvl="2" w:tplc="0409001B" w:tentative="1">
      <w:start w:val="1"/>
      <w:numFmt w:val="lowerRoman"/>
      <w:lvlText w:val="%3."/>
      <w:lvlJc w:val="right"/>
      <w:pPr>
        <w:tabs>
          <w:tab w:val="num" w:pos="1970"/>
        </w:tabs>
        <w:ind w:left="1970" w:hanging="420"/>
      </w:pPr>
    </w:lvl>
    <w:lvl w:ilvl="3" w:tplc="0409000F" w:tentative="1">
      <w:start w:val="1"/>
      <w:numFmt w:val="decimal"/>
      <w:lvlText w:val="%4."/>
      <w:lvlJc w:val="left"/>
      <w:pPr>
        <w:tabs>
          <w:tab w:val="num" w:pos="2390"/>
        </w:tabs>
        <w:ind w:left="2390" w:hanging="420"/>
      </w:pPr>
    </w:lvl>
    <w:lvl w:ilvl="4" w:tplc="04090019" w:tentative="1">
      <w:start w:val="1"/>
      <w:numFmt w:val="lowerLetter"/>
      <w:lvlText w:val="%5)"/>
      <w:lvlJc w:val="left"/>
      <w:pPr>
        <w:tabs>
          <w:tab w:val="num" w:pos="2810"/>
        </w:tabs>
        <w:ind w:left="2810" w:hanging="420"/>
      </w:pPr>
    </w:lvl>
    <w:lvl w:ilvl="5" w:tplc="0409001B" w:tentative="1">
      <w:start w:val="1"/>
      <w:numFmt w:val="lowerRoman"/>
      <w:lvlText w:val="%6."/>
      <w:lvlJc w:val="right"/>
      <w:pPr>
        <w:tabs>
          <w:tab w:val="num" w:pos="3230"/>
        </w:tabs>
        <w:ind w:left="3230" w:hanging="420"/>
      </w:pPr>
    </w:lvl>
    <w:lvl w:ilvl="6" w:tplc="0409000F" w:tentative="1">
      <w:start w:val="1"/>
      <w:numFmt w:val="decimal"/>
      <w:lvlText w:val="%7."/>
      <w:lvlJc w:val="left"/>
      <w:pPr>
        <w:tabs>
          <w:tab w:val="num" w:pos="3650"/>
        </w:tabs>
        <w:ind w:left="3650" w:hanging="420"/>
      </w:pPr>
    </w:lvl>
    <w:lvl w:ilvl="7" w:tplc="04090019" w:tentative="1">
      <w:start w:val="1"/>
      <w:numFmt w:val="lowerLetter"/>
      <w:lvlText w:val="%8)"/>
      <w:lvlJc w:val="left"/>
      <w:pPr>
        <w:tabs>
          <w:tab w:val="num" w:pos="4070"/>
        </w:tabs>
        <w:ind w:left="4070" w:hanging="420"/>
      </w:pPr>
    </w:lvl>
    <w:lvl w:ilvl="8" w:tplc="0409001B" w:tentative="1">
      <w:start w:val="1"/>
      <w:numFmt w:val="lowerRoman"/>
      <w:lvlText w:val="%9."/>
      <w:lvlJc w:val="right"/>
      <w:pPr>
        <w:tabs>
          <w:tab w:val="num" w:pos="4490"/>
        </w:tabs>
        <w:ind w:left="4490" w:hanging="420"/>
      </w:pPr>
    </w:lvl>
  </w:abstractNum>
  <w:abstractNum w:abstractNumId="2">
    <w:nsid w:val="0CCD4E2F"/>
    <w:multiLevelType w:val="hybridMultilevel"/>
    <w:tmpl w:val="D6F8868A"/>
    <w:lvl w:ilvl="0" w:tplc="FFFFFFFF">
      <w:start w:val="1"/>
      <w:numFmt w:val="decimal"/>
      <w:lvlText w:val="%1."/>
      <w:lvlJc w:val="left"/>
      <w:pPr>
        <w:tabs>
          <w:tab w:val="num" w:pos="360"/>
        </w:tabs>
        <w:ind w:left="360" w:hanging="360"/>
      </w:pPr>
      <w:rPr>
        <w:rFonts w:hint="default"/>
      </w:rPr>
    </w:lvl>
    <w:lvl w:ilvl="1" w:tplc="FFFFFFFF">
      <w:start w:val="1"/>
      <w:numFmt w:val="decimal"/>
      <w:lvlText w:val="(%2)"/>
      <w:lvlJc w:val="left"/>
      <w:pPr>
        <w:tabs>
          <w:tab w:val="num" w:pos="885"/>
        </w:tabs>
        <w:ind w:left="885" w:hanging="465"/>
      </w:pPr>
      <w:rPr>
        <w:rFonts w:hint="default"/>
      </w:rPr>
    </w:lvl>
    <w:lvl w:ilvl="2" w:tplc="FFFFFFFF">
      <w:start w:val="1"/>
      <w:numFmt w:val="lowerLetter"/>
      <w:lvlText w:val="(%3)"/>
      <w:lvlJc w:val="left"/>
      <w:pPr>
        <w:tabs>
          <w:tab w:val="num" w:pos="1395"/>
        </w:tabs>
        <w:ind w:left="1395" w:hanging="555"/>
      </w:pPr>
      <w:rPr>
        <w:rFonts w:hint="default"/>
      </w:rPr>
    </w:lvl>
    <w:lvl w:ilvl="3" w:tplc="0409000F">
      <w:start w:val="1"/>
      <w:numFmt w:val="decimal"/>
      <w:lvlText w:val="%4."/>
      <w:lvlJc w:val="left"/>
      <w:pPr>
        <w:tabs>
          <w:tab w:val="num" w:pos="1680"/>
        </w:tabs>
        <w:ind w:left="1680" w:hanging="420"/>
      </w:pPr>
      <w:rPr>
        <w:rFonts w:hint="default"/>
      </w:r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3">
    <w:nsid w:val="0D29049B"/>
    <w:multiLevelType w:val="hybridMultilevel"/>
    <w:tmpl w:val="D40430CE"/>
    <w:lvl w:ilvl="0" w:tplc="0F90814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0D2E467B"/>
    <w:multiLevelType w:val="hybridMultilevel"/>
    <w:tmpl w:val="3C505A58"/>
    <w:lvl w:ilvl="0" w:tplc="C3F873C4">
      <w:start w:val="1"/>
      <w:numFmt w:val="bullet"/>
      <w:lvlText w:val=""/>
      <w:lvlJc w:val="left"/>
      <w:pPr>
        <w:tabs>
          <w:tab w:val="num" w:pos="420"/>
        </w:tabs>
        <w:ind w:left="420" w:hanging="420"/>
      </w:pPr>
      <w:rPr>
        <w:rFonts w:ascii="Wingdings" w:hAnsi="Wingding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12EB7A39"/>
    <w:multiLevelType w:val="hybridMultilevel"/>
    <w:tmpl w:val="F3222740"/>
    <w:lvl w:ilvl="0" w:tplc="0DE45D2C">
      <w:start w:val="3"/>
      <w:numFmt w:val="lowerLetter"/>
      <w:lvlText w:val="%1）"/>
      <w:lvlJc w:val="left"/>
      <w:pPr>
        <w:tabs>
          <w:tab w:val="num" w:pos="840"/>
        </w:tabs>
        <w:ind w:left="840" w:hanging="360"/>
      </w:pPr>
      <w:rPr>
        <w:rFonts w:ascii="Times New Roman" w:hAnsi="Times New Roman" w:cs="Times New Roman" w:hint="default"/>
        <w:sz w:val="24"/>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6">
    <w:nsid w:val="1BBF176C"/>
    <w:multiLevelType w:val="hybridMultilevel"/>
    <w:tmpl w:val="B9405128"/>
    <w:lvl w:ilvl="0" w:tplc="D694695E">
      <w:start w:val="1"/>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020"/>
        </w:tabs>
        <w:ind w:left="1020" w:hanging="420"/>
      </w:pPr>
    </w:lvl>
    <w:lvl w:ilvl="2" w:tplc="0409001B" w:tentative="1">
      <w:start w:val="1"/>
      <w:numFmt w:val="lowerRoman"/>
      <w:lvlText w:val="%3."/>
      <w:lvlJc w:val="righ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9" w:tentative="1">
      <w:start w:val="1"/>
      <w:numFmt w:val="lowerLetter"/>
      <w:lvlText w:val="%5)"/>
      <w:lvlJc w:val="left"/>
      <w:pPr>
        <w:tabs>
          <w:tab w:val="num" w:pos="2280"/>
        </w:tabs>
        <w:ind w:left="2280" w:hanging="420"/>
      </w:pPr>
    </w:lvl>
    <w:lvl w:ilvl="5" w:tplc="0409001B" w:tentative="1">
      <w:start w:val="1"/>
      <w:numFmt w:val="lowerRoman"/>
      <w:lvlText w:val="%6."/>
      <w:lvlJc w:val="righ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9" w:tentative="1">
      <w:start w:val="1"/>
      <w:numFmt w:val="lowerLetter"/>
      <w:lvlText w:val="%8)"/>
      <w:lvlJc w:val="left"/>
      <w:pPr>
        <w:tabs>
          <w:tab w:val="num" w:pos="3540"/>
        </w:tabs>
        <w:ind w:left="3540" w:hanging="420"/>
      </w:pPr>
    </w:lvl>
    <w:lvl w:ilvl="8" w:tplc="0409001B" w:tentative="1">
      <w:start w:val="1"/>
      <w:numFmt w:val="lowerRoman"/>
      <w:lvlText w:val="%9."/>
      <w:lvlJc w:val="right"/>
      <w:pPr>
        <w:tabs>
          <w:tab w:val="num" w:pos="3960"/>
        </w:tabs>
        <w:ind w:left="3960" w:hanging="420"/>
      </w:pPr>
    </w:lvl>
  </w:abstractNum>
  <w:abstractNum w:abstractNumId="7">
    <w:nsid w:val="1DDC42D2"/>
    <w:multiLevelType w:val="hybridMultilevel"/>
    <w:tmpl w:val="C9823CC2"/>
    <w:lvl w:ilvl="0" w:tplc="862830D6">
      <w:start w:val="6"/>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8">
    <w:nsid w:val="1E7B0846"/>
    <w:multiLevelType w:val="hybridMultilevel"/>
    <w:tmpl w:val="1B5A9A14"/>
    <w:lvl w:ilvl="0" w:tplc="C3F873C4">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9">
    <w:nsid w:val="255D0E0C"/>
    <w:multiLevelType w:val="hybridMultilevel"/>
    <w:tmpl w:val="2042D806"/>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0">
    <w:nsid w:val="28254B72"/>
    <w:multiLevelType w:val="hybridMultilevel"/>
    <w:tmpl w:val="C07CD45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1">
    <w:nsid w:val="2CA623E1"/>
    <w:multiLevelType w:val="hybridMultilevel"/>
    <w:tmpl w:val="7C8A231A"/>
    <w:lvl w:ilvl="0" w:tplc="A864ADF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351513E6"/>
    <w:multiLevelType w:val="hybridMultilevel"/>
    <w:tmpl w:val="1292D054"/>
    <w:lvl w:ilvl="0" w:tplc="04090001">
      <w:start w:val="1"/>
      <w:numFmt w:val="bullet"/>
      <w:lvlText w:val=""/>
      <w:lvlJc w:val="left"/>
      <w:pPr>
        <w:tabs>
          <w:tab w:val="num" w:pos="915"/>
        </w:tabs>
        <w:ind w:left="915" w:hanging="420"/>
      </w:pPr>
      <w:rPr>
        <w:rFonts w:ascii="Wingdings" w:hAnsi="Wingdings" w:hint="default"/>
      </w:rPr>
    </w:lvl>
    <w:lvl w:ilvl="1" w:tplc="04090003" w:tentative="1">
      <w:start w:val="1"/>
      <w:numFmt w:val="bullet"/>
      <w:lvlText w:val=""/>
      <w:lvlJc w:val="left"/>
      <w:pPr>
        <w:tabs>
          <w:tab w:val="num" w:pos="1335"/>
        </w:tabs>
        <w:ind w:left="1335" w:hanging="420"/>
      </w:pPr>
      <w:rPr>
        <w:rFonts w:ascii="Wingdings" w:hAnsi="Wingdings" w:hint="default"/>
      </w:rPr>
    </w:lvl>
    <w:lvl w:ilvl="2" w:tplc="04090005"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3" w:tentative="1">
      <w:start w:val="1"/>
      <w:numFmt w:val="bullet"/>
      <w:lvlText w:val=""/>
      <w:lvlJc w:val="left"/>
      <w:pPr>
        <w:tabs>
          <w:tab w:val="num" w:pos="2595"/>
        </w:tabs>
        <w:ind w:left="2595" w:hanging="420"/>
      </w:pPr>
      <w:rPr>
        <w:rFonts w:ascii="Wingdings" w:hAnsi="Wingdings" w:hint="default"/>
      </w:rPr>
    </w:lvl>
    <w:lvl w:ilvl="5" w:tplc="04090005"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3" w:tentative="1">
      <w:start w:val="1"/>
      <w:numFmt w:val="bullet"/>
      <w:lvlText w:val=""/>
      <w:lvlJc w:val="left"/>
      <w:pPr>
        <w:tabs>
          <w:tab w:val="num" w:pos="3855"/>
        </w:tabs>
        <w:ind w:left="3855" w:hanging="420"/>
      </w:pPr>
      <w:rPr>
        <w:rFonts w:ascii="Wingdings" w:hAnsi="Wingdings" w:hint="default"/>
      </w:rPr>
    </w:lvl>
    <w:lvl w:ilvl="8" w:tplc="04090005" w:tentative="1">
      <w:start w:val="1"/>
      <w:numFmt w:val="bullet"/>
      <w:lvlText w:val=""/>
      <w:lvlJc w:val="left"/>
      <w:pPr>
        <w:tabs>
          <w:tab w:val="num" w:pos="4275"/>
        </w:tabs>
        <w:ind w:left="4275" w:hanging="420"/>
      </w:pPr>
      <w:rPr>
        <w:rFonts w:ascii="Wingdings" w:hAnsi="Wingdings" w:hint="default"/>
      </w:rPr>
    </w:lvl>
  </w:abstractNum>
  <w:abstractNum w:abstractNumId="13">
    <w:nsid w:val="355E0752"/>
    <w:multiLevelType w:val="hybridMultilevel"/>
    <w:tmpl w:val="B2C22C96"/>
    <w:lvl w:ilvl="0" w:tplc="1FC4FABE">
      <w:start w:val="1"/>
      <w:numFmt w:val="decimal"/>
      <w:lvlText w:val="%1．"/>
      <w:lvlJc w:val="left"/>
      <w:pPr>
        <w:tabs>
          <w:tab w:val="num" w:pos="720"/>
        </w:tabs>
        <w:ind w:left="720" w:hanging="720"/>
      </w:pPr>
      <w:rPr>
        <w:rFonts w:hint="default"/>
      </w:rPr>
    </w:lvl>
    <w:lvl w:ilvl="1" w:tplc="DFCAE2C2">
      <w:start w:val="1"/>
      <w:numFmt w:val="decimal"/>
      <w:lvlText w:val="%2）"/>
      <w:lvlJc w:val="left"/>
      <w:pPr>
        <w:tabs>
          <w:tab w:val="num" w:pos="1140"/>
        </w:tabs>
        <w:ind w:left="1140" w:hanging="720"/>
      </w:pPr>
      <w:rPr>
        <w:rFonts w:hint="default"/>
      </w:rPr>
    </w:lvl>
    <w:lvl w:ilvl="2" w:tplc="E424F35A">
      <w:start w:val="1"/>
      <w:numFmt w:val="decimal"/>
      <w:lvlText w:val="%3、"/>
      <w:lvlJc w:val="left"/>
      <w:pPr>
        <w:ind w:left="1200" w:hanging="360"/>
      </w:pPr>
      <w:rPr>
        <w:rFonts w:ascii="宋体" w:eastAsia="宋体" w:hAnsi="宋体" w:cs="Times New Roman"/>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44B17533"/>
    <w:multiLevelType w:val="hybridMultilevel"/>
    <w:tmpl w:val="72661692"/>
    <w:lvl w:ilvl="0" w:tplc="56C080C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5F17C35"/>
    <w:multiLevelType w:val="hybridMultilevel"/>
    <w:tmpl w:val="7A96640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46A61AF6"/>
    <w:multiLevelType w:val="hybridMultilevel"/>
    <w:tmpl w:val="2E86183C"/>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7">
    <w:nsid w:val="48371806"/>
    <w:multiLevelType w:val="hybridMultilevel"/>
    <w:tmpl w:val="9BD23E84"/>
    <w:lvl w:ilvl="0" w:tplc="0409000B">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8">
    <w:nsid w:val="505341B1"/>
    <w:multiLevelType w:val="hybridMultilevel"/>
    <w:tmpl w:val="406A83F4"/>
    <w:lvl w:ilvl="0" w:tplc="CC78D186">
      <w:start w:val="7"/>
      <w:numFmt w:val="decimal"/>
      <w:lvlText w:val="%1）"/>
      <w:lvlJc w:val="left"/>
      <w:pPr>
        <w:tabs>
          <w:tab w:val="num" w:pos="360"/>
        </w:tabs>
        <w:ind w:left="360" w:hanging="360"/>
      </w:pPr>
      <w:rPr>
        <w:rFonts w:hint="default"/>
      </w:rPr>
    </w:lvl>
    <w:lvl w:ilvl="1" w:tplc="0409000B">
      <w:start w:val="1"/>
      <w:numFmt w:val="bullet"/>
      <w:lvlText w:val=""/>
      <w:lvlJc w:val="left"/>
      <w:pPr>
        <w:tabs>
          <w:tab w:val="num" w:pos="840"/>
        </w:tabs>
        <w:ind w:left="840" w:hanging="420"/>
      </w:pPr>
      <w:rPr>
        <w:rFonts w:ascii="Wingdings" w:hAnsi="Wingding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5226486E"/>
    <w:multiLevelType w:val="hybridMultilevel"/>
    <w:tmpl w:val="1E7E0F36"/>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0">
    <w:nsid w:val="52B52AEB"/>
    <w:multiLevelType w:val="hybridMultilevel"/>
    <w:tmpl w:val="7CAC3D94"/>
    <w:lvl w:ilvl="0" w:tplc="0409000B">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1">
    <w:nsid w:val="58213D40"/>
    <w:multiLevelType w:val="hybridMultilevel"/>
    <w:tmpl w:val="F906FD6C"/>
    <w:lvl w:ilvl="0" w:tplc="D65C20EC">
      <w:start w:val="1"/>
      <w:numFmt w:val="decimal"/>
      <w:lvlText w:val="%1）"/>
      <w:lvlJc w:val="left"/>
      <w:pPr>
        <w:tabs>
          <w:tab w:val="num" w:pos="990"/>
        </w:tabs>
        <w:ind w:left="990" w:hanging="630"/>
      </w:pPr>
      <w:rPr>
        <w:rFonts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CF56E4F"/>
    <w:multiLevelType w:val="hybridMultilevel"/>
    <w:tmpl w:val="364A4774"/>
    <w:lvl w:ilvl="0" w:tplc="0409000B">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3">
    <w:nsid w:val="5DE86A98"/>
    <w:multiLevelType w:val="hybridMultilevel"/>
    <w:tmpl w:val="270EB1A4"/>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4">
    <w:nsid w:val="5EF11848"/>
    <w:multiLevelType w:val="hybridMultilevel"/>
    <w:tmpl w:val="54FA4B44"/>
    <w:lvl w:ilvl="0" w:tplc="C3F873C4">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25">
    <w:nsid w:val="60CA6DDB"/>
    <w:multiLevelType w:val="hybridMultilevel"/>
    <w:tmpl w:val="66A2B5C0"/>
    <w:lvl w:ilvl="0" w:tplc="0409000B">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6">
    <w:nsid w:val="61A11FBE"/>
    <w:multiLevelType w:val="hybridMultilevel"/>
    <w:tmpl w:val="7BD0431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61EF59FA"/>
    <w:multiLevelType w:val="hybridMultilevel"/>
    <w:tmpl w:val="18FA8450"/>
    <w:lvl w:ilvl="0" w:tplc="0409000B">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8">
    <w:nsid w:val="62B8666F"/>
    <w:multiLevelType w:val="hybridMultilevel"/>
    <w:tmpl w:val="0B4A688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9">
    <w:nsid w:val="64D10266"/>
    <w:multiLevelType w:val="hybridMultilevel"/>
    <w:tmpl w:val="CEAE77D2"/>
    <w:lvl w:ilvl="0" w:tplc="C3F873C4">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0">
    <w:nsid w:val="656D45CD"/>
    <w:multiLevelType w:val="hybridMultilevel"/>
    <w:tmpl w:val="0116E9DE"/>
    <w:lvl w:ilvl="0" w:tplc="0409000B">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1">
    <w:nsid w:val="65A544FF"/>
    <w:multiLevelType w:val="hybridMultilevel"/>
    <w:tmpl w:val="54B05AFC"/>
    <w:lvl w:ilvl="0" w:tplc="3BE42548">
      <w:start w:val="3"/>
      <w:numFmt w:val="decimal"/>
      <w:lvlText w:val="%1)"/>
      <w:lvlJc w:val="left"/>
      <w:pPr>
        <w:tabs>
          <w:tab w:val="num" w:pos="360"/>
        </w:tabs>
        <w:ind w:left="360" w:hanging="360"/>
      </w:pPr>
      <w:rPr>
        <w:rFonts w:hint="default"/>
      </w:rPr>
    </w:lvl>
    <w:lvl w:ilvl="1" w:tplc="0409000B">
      <w:start w:val="1"/>
      <w:numFmt w:val="bullet"/>
      <w:lvlText w:val=""/>
      <w:lvlJc w:val="left"/>
      <w:pPr>
        <w:tabs>
          <w:tab w:val="num" w:pos="840"/>
        </w:tabs>
        <w:ind w:left="840" w:hanging="420"/>
      </w:pPr>
      <w:rPr>
        <w:rFonts w:ascii="Wingdings" w:hAnsi="Wingdings" w:hint="default"/>
      </w:rPr>
    </w:lvl>
    <w:lvl w:ilvl="2" w:tplc="7E8668E6">
      <w:start w:val="3"/>
      <w:numFmt w:val="decimal"/>
      <w:lvlText w:val="%3."/>
      <w:lvlJc w:val="left"/>
      <w:pPr>
        <w:tabs>
          <w:tab w:val="num" w:pos="1200"/>
        </w:tabs>
        <w:ind w:left="1200" w:hanging="360"/>
      </w:pPr>
      <w:rPr>
        <w:rFonts w:hint="default"/>
      </w:rPr>
    </w:lvl>
    <w:lvl w:ilvl="3" w:tplc="DEC002D6">
      <w:start w:val="4"/>
      <w:numFmt w:val="decimal"/>
      <w:lvlText w:val="%4）"/>
      <w:lvlJc w:val="left"/>
      <w:pPr>
        <w:tabs>
          <w:tab w:val="num" w:pos="1620"/>
        </w:tabs>
        <w:ind w:left="1620" w:hanging="360"/>
      </w:pPr>
      <w:rPr>
        <w:rFonts w:hint="default"/>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nsid w:val="65E135AF"/>
    <w:multiLevelType w:val="hybridMultilevel"/>
    <w:tmpl w:val="7B6691A0"/>
    <w:lvl w:ilvl="0" w:tplc="DFCAE2C2">
      <w:start w:val="1"/>
      <w:numFmt w:val="decimal"/>
      <w:lvlText w:val="%1）"/>
      <w:lvlJc w:val="left"/>
      <w:pPr>
        <w:tabs>
          <w:tab w:val="num" w:pos="1140"/>
        </w:tabs>
        <w:ind w:left="11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6993773"/>
    <w:multiLevelType w:val="hybridMultilevel"/>
    <w:tmpl w:val="42AE99AC"/>
    <w:lvl w:ilvl="0" w:tplc="7A0EFE38">
      <w:start w:val="1"/>
      <w:numFmt w:val="decimal"/>
      <w:lvlText w:val="（%1）"/>
      <w:lvlJc w:val="left"/>
      <w:pPr>
        <w:tabs>
          <w:tab w:val="num" w:pos="1140"/>
        </w:tabs>
        <w:ind w:left="1140" w:hanging="7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4">
    <w:nsid w:val="68C103D6"/>
    <w:multiLevelType w:val="hybridMultilevel"/>
    <w:tmpl w:val="AA4A6AFC"/>
    <w:lvl w:ilvl="0" w:tplc="C3F873C4">
      <w:start w:val="1"/>
      <w:numFmt w:val="bullet"/>
      <w:lvlText w:val=""/>
      <w:lvlJc w:val="left"/>
      <w:pPr>
        <w:tabs>
          <w:tab w:val="num" w:pos="420"/>
        </w:tabs>
        <w:ind w:left="420" w:hanging="420"/>
      </w:pPr>
      <w:rPr>
        <w:rFonts w:ascii="Wingdings" w:hAnsi="Wingdings" w:hint="default"/>
      </w:rPr>
    </w:lvl>
    <w:lvl w:ilvl="1" w:tplc="0409000F">
      <w:start w:val="1"/>
      <w:numFmt w:val="decimal"/>
      <w:lvlText w:val="%2."/>
      <w:lvlJc w:val="left"/>
      <w:pPr>
        <w:tabs>
          <w:tab w:val="num" w:pos="840"/>
        </w:tabs>
        <w:ind w:left="840" w:hanging="420"/>
      </w:pPr>
      <w:rPr>
        <w:rFont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5">
    <w:nsid w:val="68C9463C"/>
    <w:multiLevelType w:val="hybridMultilevel"/>
    <w:tmpl w:val="61BCF416"/>
    <w:lvl w:ilvl="0" w:tplc="0A4C781A">
      <w:start w:val="1"/>
      <w:numFmt w:val="decimal"/>
      <w:lvlText w:val="%1）"/>
      <w:lvlJc w:val="left"/>
      <w:pPr>
        <w:tabs>
          <w:tab w:val="num" w:pos="1455"/>
        </w:tabs>
        <w:ind w:left="1455" w:hanging="720"/>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36">
    <w:nsid w:val="6AF04045"/>
    <w:multiLevelType w:val="hybridMultilevel"/>
    <w:tmpl w:val="0B24B24C"/>
    <w:lvl w:ilvl="0" w:tplc="FFFFFFFF">
      <w:start w:val="1"/>
      <w:numFmt w:val="bullet"/>
      <w:lvlText w:val=""/>
      <w:lvlJc w:val="left"/>
      <w:pPr>
        <w:tabs>
          <w:tab w:val="num" w:pos="420"/>
        </w:tabs>
        <w:ind w:left="420" w:hanging="420"/>
      </w:pPr>
      <w:rPr>
        <w:rFonts w:ascii="Wingdings" w:hAnsi="Wingdings" w:hint="default"/>
      </w:rPr>
    </w:lvl>
    <w:lvl w:ilvl="1" w:tplc="0409000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37">
    <w:nsid w:val="6BE8634B"/>
    <w:multiLevelType w:val="hybridMultilevel"/>
    <w:tmpl w:val="EF88E6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8">
    <w:nsid w:val="6BEA38B5"/>
    <w:multiLevelType w:val="hybridMultilevel"/>
    <w:tmpl w:val="A3F456DE"/>
    <w:lvl w:ilvl="0" w:tplc="EB5A9D68">
      <w:start w:val="1"/>
      <w:numFmt w:val="decimal"/>
      <w:lvlText w:val="%1、"/>
      <w:lvlJc w:val="left"/>
      <w:pPr>
        <w:tabs>
          <w:tab w:val="num" w:pos="420"/>
        </w:tabs>
        <w:ind w:left="420" w:hanging="420"/>
      </w:pPr>
      <w:rPr>
        <w:rFonts w:ascii="Times New Roman" w:eastAsia="宋体" w:hAnsi="宋体" w:cs="Times New Roman"/>
      </w:rPr>
    </w:lvl>
    <w:lvl w:ilvl="1" w:tplc="04090003">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9">
    <w:nsid w:val="6DCE4811"/>
    <w:multiLevelType w:val="multilevel"/>
    <w:tmpl w:val="C07CD45C"/>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40">
    <w:nsid w:val="7194117E"/>
    <w:multiLevelType w:val="hybridMultilevel"/>
    <w:tmpl w:val="7EE6AC0A"/>
    <w:lvl w:ilvl="0" w:tplc="0409000B">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1">
    <w:nsid w:val="727F3744"/>
    <w:multiLevelType w:val="hybridMultilevel"/>
    <w:tmpl w:val="EA3C8DD4"/>
    <w:lvl w:ilvl="0" w:tplc="A864ADF2">
      <w:start w:val="1"/>
      <w:numFmt w:val="decimal"/>
      <w:lvlText w:val="%1."/>
      <w:lvlJc w:val="left"/>
      <w:pPr>
        <w:tabs>
          <w:tab w:val="num" w:pos="360"/>
        </w:tabs>
        <w:ind w:left="360" w:hanging="360"/>
      </w:pPr>
      <w:rPr>
        <w:rFonts w:hint="default"/>
      </w:rPr>
    </w:lvl>
    <w:lvl w:ilvl="1" w:tplc="7DD4C430">
      <w:start w:val="2"/>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2">
    <w:nsid w:val="777A46DA"/>
    <w:multiLevelType w:val="multilevel"/>
    <w:tmpl w:val="1B46CCB2"/>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140"/>
        </w:tabs>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3">
    <w:nsid w:val="79796B50"/>
    <w:multiLevelType w:val="hybridMultilevel"/>
    <w:tmpl w:val="6930B292"/>
    <w:lvl w:ilvl="0" w:tplc="0409000F">
      <w:start w:val="1"/>
      <w:numFmt w:val="decimal"/>
      <w:lvlText w:val="%1."/>
      <w:lvlJc w:val="left"/>
      <w:pPr>
        <w:tabs>
          <w:tab w:val="num" w:pos="780"/>
        </w:tabs>
        <w:ind w:left="780" w:hanging="420"/>
      </w:p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44">
    <w:nsid w:val="7B8038A5"/>
    <w:multiLevelType w:val="hybridMultilevel"/>
    <w:tmpl w:val="840A15F4"/>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5">
    <w:nsid w:val="7D8B0C1F"/>
    <w:multiLevelType w:val="hybridMultilevel"/>
    <w:tmpl w:val="71CC35F0"/>
    <w:lvl w:ilvl="0" w:tplc="56C080C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E7A6B63"/>
    <w:multiLevelType w:val="hybridMultilevel"/>
    <w:tmpl w:val="0C94F77E"/>
    <w:lvl w:ilvl="0" w:tplc="C3F873C4">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num w:numId="1">
    <w:abstractNumId w:val="15"/>
  </w:num>
  <w:num w:numId="2">
    <w:abstractNumId w:val="4"/>
  </w:num>
  <w:num w:numId="3">
    <w:abstractNumId w:val="24"/>
  </w:num>
  <w:num w:numId="4">
    <w:abstractNumId w:val="46"/>
  </w:num>
  <w:num w:numId="5">
    <w:abstractNumId w:val="8"/>
  </w:num>
  <w:num w:numId="6">
    <w:abstractNumId w:val="43"/>
  </w:num>
  <w:num w:numId="7">
    <w:abstractNumId w:val="34"/>
  </w:num>
  <w:num w:numId="8">
    <w:abstractNumId w:val="29"/>
  </w:num>
  <w:num w:numId="9">
    <w:abstractNumId w:val="37"/>
  </w:num>
  <w:num w:numId="10">
    <w:abstractNumId w:val="45"/>
  </w:num>
  <w:num w:numId="11">
    <w:abstractNumId w:val="14"/>
  </w:num>
  <w:num w:numId="12">
    <w:abstractNumId w:val="9"/>
  </w:num>
  <w:num w:numId="13">
    <w:abstractNumId w:val="36"/>
  </w:num>
  <w:num w:numId="14">
    <w:abstractNumId w:val="19"/>
  </w:num>
  <w:num w:numId="15">
    <w:abstractNumId w:val="16"/>
  </w:num>
  <w:num w:numId="16">
    <w:abstractNumId w:val="0"/>
  </w:num>
  <w:num w:numId="17">
    <w:abstractNumId w:val="25"/>
  </w:num>
  <w:num w:numId="18">
    <w:abstractNumId w:val="40"/>
  </w:num>
  <w:num w:numId="19">
    <w:abstractNumId w:val="17"/>
  </w:num>
  <w:num w:numId="20">
    <w:abstractNumId w:val="41"/>
  </w:num>
  <w:num w:numId="21">
    <w:abstractNumId w:val="5"/>
  </w:num>
  <w:num w:numId="22">
    <w:abstractNumId w:val="31"/>
  </w:num>
  <w:num w:numId="23">
    <w:abstractNumId w:val="22"/>
  </w:num>
  <w:num w:numId="24">
    <w:abstractNumId w:val="20"/>
  </w:num>
  <w:num w:numId="25">
    <w:abstractNumId w:val="18"/>
  </w:num>
  <w:num w:numId="26">
    <w:abstractNumId w:val="27"/>
  </w:num>
  <w:num w:numId="27">
    <w:abstractNumId w:val="11"/>
  </w:num>
  <w:num w:numId="28">
    <w:abstractNumId w:val="30"/>
  </w:num>
  <w:num w:numId="29">
    <w:abstractNumId w:val="1"/>
  </w:num>
  <w:num w:numId="30">
    <w:abstractNumId w:val="6"/>
  </w:num>
  <w:num w:numId="31">
    <w:abstractNumId w:val="12"/>
  </w:num>
  <w:num w:numId="32">
    <w:abstractNumId w:val="13"/>
  </w:num>
  <w:num w:numId="33">
    <w:abstractNumId w:val="10"/>
  </w:num>
  <w:num w:numId="34">
    <w:abstractNumId w:val="23"/>
  </w:num>
  <w:num w:numId="35">
    <w:abstractNumId w:val="26"/>
  </w:num>
  <w:num w:numId="36">
    <w:abstractNumId w:val="35"/>
  </w:num>
  <w:num w:numId="37">
    <w:abstractNumId w:val="21"/>
  </w:num>
  <w:num w:numId="38">
    <w:abstractNumId w:val="42"/>
  </w:num>
  <w:num w:numId="39">
    <w:abstractNumId w:val="32"/>
  </w:num>
  <w:num w:numId="40">
    <w:abstractNumId w:val="3"/>
  </w:num>
  <w:num w:numId="41">
    <w:abstractNumId w:val="38"/>
  </w:num>
  <w:num w:numId="42">
    <w:abstractNumId w:val="7"/>
  </w:num>
  <w:num w:numId="43">
    <w:abstractNumId w:val="2"/>
  </w:num>
  <w:num w:numId="44">
    <w:abstractNumId w:val="33"/>
  </w:num>
  <w:num w:numId="45">
    <w:abstractNumId w:val="39"/>
  </w:num>
  <w:num w:numId="46">
    <w:abstractNumId w:val="44"/>
  </w:num>
  <w:num w:numId="4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55AAB"/>
    <w:rsid w:val="000048D6"/>
    <w:rsid w:val="00010272"/>
    <w:rsid w:val="00010A57"/>
    <w:rsid w:val="00011CD2"/>
    <w:rsid w:val="00012DE4"/>
    <w:rsid w:val="000138B2"/>
    <w:rsid w:val="00020C84"/>
    <w:rsid w:val="00023577"/>
    <w:rsid w:val="00030978"/>
    <w:rsid w:val="00030DA8"/>
    <w:rsid w:val="00031773"/>
    <w:rsid w:val="00032844"/>
    <w:rsid w:val="000429CA"/>
    <w:rsid w:val="00046760"/>
    <w:rsid w:val="000479F4"/>
    <w:rsid w:val="000521B6"/>
    <w:rsid w:val="000549C3"/>
    <w:rsid w:val="0006053B"/>
    <w:rsid w:val="000610A2"/>
    <w:rsid w:val="0006117B"/>
    <w:rsid w:val="0006299F"/>
    <w:rsid w:val="00065E57"/>
    <w:rsid w:val="00066B62"/>
    <w:rsid w:val="00074C42"/>
    <w:rsid w:val="00075A7D"/>
    <w:rsid w:val="00084F28"/>
    <w:rsid w:val="0008660A"/>
    <w:rsid w:val="00087040"/>
    <w:rsid w:val="00092433"/>
    <w:rsid w:val="00093A87"/>
    <w:rsid w:val="00097107"/>
    <w:rsid w:val="000A05ED"/>
    <w:rsid w:val="000A1771"/>
    <w:rsid w:val="000A2B45"/>
    <w:rsid w:val="000A7BFD"/>
    <w:rsid w:val="000B066D"/>
    <w:rsid w:val="000B06D7"/>
    <w:rsid w:val="000B18F3"/>
    <w:rsid w:val="000B2940"/>
    <w:rsid w:val="000B5607"/>
    <w:rsid w:val="000B5C6B"/>
    <w:rsid w:val="000C050B"/>
    <w:rsid w:val="000C1A6B"/>
    <w:rsid w:val="000C3A38"/>
    <w:rsid w:val="000C6DE7"/>
    <w:rsid w:val="000D6124"/>
    <w:rsid w:val="000D66D5"/>
    <w:rsid w:val="000E56F3"/>
    <w:rsid w:val="000E750F"/>
    <w:rsid w:val="000F0A29"/>
    <w:rsid w:val="000F7E00"/>
    <w:rsid w:val="00101D6E"/>
    <w:rsid w:val="00103A2E"/>
    <w:rsid w:val="00103DBA"/>
    <w:rsid w:val="00111467"/>
    <w:rsid w:val="0011207F"/>
    <w:rsid w:val="001124EA"/>
    <w:rsid w:val="00115289"/>
    <w:rsid w:val="00116DF9"/>
    <w:rsid w:val="00120A24"/>
    <w:rsid w:val="00123C03"/>
    <w:rsid w:val="00123F64"/>
    <w:rsid w:val="00127B2B"/>
    <w:rsid w:val="00131A5A"/>
    <w:rsid w:val="00134283"/>
    <w:rsid w:val="0013652A"/>
    <w:rsid w:val="001370A7"/>
    <w:rsid w:val="00140710"/>
    <w:rsid w:val="001432C9"/>
    <w:rsid w:val="001448D9"/>
    <w:rsid w:val="0015139F"/>
    <w:rsid w:val="001523DC"/>
    <w:rsid w:val="00155B28"/>
    <w:rsid w:val="00157EE7"/>
    <w:rsid w:val="001604DE"/>
    <w:rsid w:val="0016417C"/>
    <w:rsid w:val="00164BBF"/>
    <w:rsid w:val="00166EE0"/>
    <w:rsid w:val="001708CD"/>
    <w:rsid w:val="00173436"/>
    <w:rsid w:val="001741AB"/>
    <w:rsid w:val="00176159"/>
    <w:rsid w:val="00177451"/>
    <w:rsid w:val="001806E7"/>
    <w:rsid w:val="00190BAF"/>
    <w:rsid w:val="00191204"/>
    <w:rsid w:val="001934C6"/>
    <w:rsid w:val="0019602A"/>
    <w:rsid w:val="00197916"/>
    <w:rsid w:val="001A18C6"/>
    <w:rsid w:val="001A30C9"/>
    <w:rsid w:val="001A3204"/>
    <w:rsid w:val="001A3E3E"/>
    <w:rsid w:val="001A3E4E"/>
    <w:rsid w:val="001A725C"/>
    <w:rsid w:val="001A734E"/>
    <w:rsid w:val="001B10D5"/>
    <w:rsid w:val="001B184D"/>
    <w:rsid w:val="001B1DBB"/>
    <w:rsid w:val="001B2F79"/>
    <w:rsid w:val="001B3743"/>
    <w:rsid w:val="001B4116"/>
    <w:rsid w:val="001B58A7"/>
    <w:rsid w:val="001C1227"/>
    <w:rsid w:val="001C18C7"/>
    <w:rsid w:val="001C51BD"/>
    <w:rsid w:val="001C5940"/>
    <w:rsid w:val="001D797A"/>
    <w:rsid w:val="001E7E04"/>
    <w:rsid w:val="001F0EDD"/>
    <w:rsid w:val="001F16C5"/>
    <w:rsid w:val="001F1D67"/>
    <w:rsid w:val="001F42C4"/>
    <w:rsid w:val="001F4E5B"/>
    <w:rsid w:val="001F7A35"/>
    <w:rsid w:val="001F7AD7"/>
    <w:rsid w:val="00207E38"/>
    <w:rsid w:val="00214A0F"/>
    <w:rsid w:val="00214D7D"/>
    <w:rsid w:val="002179F8"/>
    <w:rsid w:val="0022077B"/>
    <w:rsid w:val="00226A34"/>
    <w:rsid w:val="0023101B"/>
    <w:rsid w:val="002504C0"/>
    <w:rsid w:val="0025094A"/>
    <w:rsid w:val="002515C5"/>
    <w:rsid w:val="00251F37"/>
    <w:rsid w:val="00265227"/>
    <w:rsid w:val="00266861"/>
    <w:rsid w:val="00266CD2"/>
    <w:rsid w:val="002705F2"/>
    <w:rsid w:val="00272810"/>
    <w:rsid w:val="00272889"/>
    <w:rsid w:val="00272D7A"/>
    <w:rsid w:val="00273A81"/>
    <w:rsid w:val="002752D2"/>
    <w:rsid w:val="00277637"/>
    <w:rsid w:val="00280507"/>
    <w:rsid w:val="002843FF"/>
    <w:rsid w:val="00284A46"/>
    <w:rsid w:val="00285CA2"/>
    <w:rsid w:val="00290A98"/>
    <w:rsid w:val="00294090"/>
    <w:rsid w:val="002A5201"/>
    <w:rsid w:val="002A5D0E"/>
    <w:rsid w:val="002A7870"/>
    <w:rsid w:val="002A7E66"/>
    <w:rsid w:val="002B7E7F"/>
    <w:rsid w:val="002C0034"/>
    <w:rsid w:val="002C08A1"/>
    <w:rsid w:val="002C0966"/>
    <w:rsid w:val="002D04F4"/>
    <w:rsid w:val="002D0604"/>
    <w:rsid w:val="002D65C1"/>
    <w:rsid w:val="002E214E"/>
    <w:rsid w:val="002E6B45"/>
    <w:rsid w:val="002F67B3"/>
    <w:rsid w:val="002F7B03"/>
    <w:rsid w:val="00300275"/>
    <w:rsid w:val="003002EC"/>
    <w:rsid w:val="003036D0"/>
    <w:rsid w:val="00304ED8"/>
    <w:rsid w:val="003061F4"/>
    <w:rsid w:val="003123F1"/>
    <w:rsid w:val="00320A63"/>
    <w:rsid w:val="00321704"/>
    <w:rsid w:val="00327869"/>
    <w:rsid w:val="00330106"/>
    <w:rsid w:val="003304DC"/>
    <w:rsid w:val="00330B36"/>
    <w:rsid w:val="00334717"/>
    <w:rsid w:val="0033632A"/>
    <w:rsid w:val="0034572F"/>
    <w:rsid w:val="003516A1"/>
    <w:rsid w:val="00353ABC"/>
    <w:rsid w:val="00354E5E"/>
    <w:rsid w:val="003562F6"/>
    <w:rsid w:val="003647F2"/>
    <w:rsid w:val="00367A59"/>
    <w:rsid w:val="00371545"/>
    <w:rsid w:val="003727F7"/>
    <w:rsid w:val="0037714F"/>
    <w:rsid w:val="00381D53"/>
    <w:rsid w:val="0038230F"/>
    <w:rsid w:val="003857E8"/>
    <w:rsid w:val="00386EB5"/>
    <w:rsid w:val="003921F2"/>
    <w:rsid w:val="0039359C"/>
    <w:rsid w:val="00393E38"/>
    <w:rsid w:val="0039495B"/>
    <w:rsid w:val="00396761"/>
    <w:rsid w:val="00396796"/>
    <w:rsid w:val="003A013F"/>
    <w:rsid w:val="003A239E"/>
    <w:rsid w:val="003A672C"/>
    <w:rsid w:val="003B004E"/>
    <w:rsid w:val="003B30C9"/>
    <w:rsid w:val="003B3D4F"/>
    <w:rsid w:val="003B7004"/>
    <w:rsid w:val="003C1933"/>
    <w:rsid w:val="003C1CCF"/>
    <w:rsid w:val="003C2887"/>
    <w:rsid w:val="003C33F9"/>
    <w:rsid w:val="003C4126"/>
    <w:rsid w:val="003C578D"/>
    <w:rsid w:val="003D51C6"/>
    <w:rsid w:val="003F5CCA"/>
    <w:rsid w:val="0040180A"/>
    <w:rsid w:val="00407299"/>
    <w:rsid w:val="00410D0F"/>
    <w:rsid w:val="00411228"/>
    <w:rsid w:val="004157D1"/>
    <w:rsid w:val="00415EC9"/>
    <w:rsid w:val="0041696A"/>
    <w:rsid w:val="00420A0A"/>
    <w:rsid w:val="00424CEF"/>
    <w:rsid w:val="0043076C"/>
    <w:rsid w:val="00433CD8"/>
    <w:rsid w:val="00435859"/>
    <w:rsid w:val="00435A48"/>
    <w:rsid w:val="00437801"/>
    <w:rsid w:val="004416A1"/>
    <w:rsid w:val="0044309A"/>
    <w:rsid w:val="00444F67"/>
    <w:rsid w:val="00444F86"/>
    <w:rsid w:val="004467DD"/>
    <w:rsid w:val="00447849"/>
    <w:rsid w:val="00447E35"/>
    <w:rsid w:val="00455269"/>
    <w:rsid w:val="00460E4F"/>
    <w:rsid w:val="004622C6"/>
    <w:rsid w:val="00462EC7"/>
    <w:rsid w:val="00466D13"/>
    <w:rsid w:val="00470AC3"/>
    <w:rsid w:val="00471942"/>
    <w:rsid w:val="00477C87"/>
    <w:rsid w:val="0048035B"/>
    <w:rsid w:val="00483332"/>
    <w:rsid w:val="00490AAC"/>
    <w:rsid w:val="004911D6"/>
    <w:rsid w:val="00491921"/>
    <w:rsid w:val="00492D3D"/>
    <w:rsid w:val="004934A2"/>
    <w:rsid w:val="00495BAD"/>
    <w:rsid w:val="004A5B64"/>
    <w:rsid w:val="004B2546"/>
    <w:rsid w:val="004B5A56"/>
    <w:rsid w:val="004B6729"/>
    <w:rsid w:val="004B6F4B"/>
    <w:rsid w:val="004C53AE"/>
    <w:rsid w:val="004C53B4"/>
    <w:rsid w:val="004D0E8D"/>
    <w:rsid w:val="004D1F39"/>
    <w:rsid w:val="004E2958"/>
    <w:rsid w:val="004E32F9"/>
    <w:rsid w:val="004E433D"/>
    <w:rsid w:val="004E44D3"/>
    <w:rsid w:val="004E4AA7"/>
    <w:rsid w:val="004F0FF2"/>
    <w:rsid w:val="004F7AB7"/>
    <w:rsid w:val="005063DF"/>
    <w:rsid w:val="00507F77"/>
    <w:rsid w:val="005100A3"/>
    <w:rsid w:val="005209AC"/>
    <w:rsid w:val="00522166"/>
    <w:rsid w:val="00525589"/>
    <w:rsid w:val="00526DF3"/>
    <w:rsid w:val="005327E7"/>
    <w:rsid w:val="00532EDA"/>
    <w:rsid w:val="005360AB"/>
    <w:rsid w:val="00546C80"/>
    <w:rsid w:val="00551377"/>
    <w:rsid w:val="0055175C"/>
    <w:rsid w:val="00554242"/>
    <w:rsid w:val="00554616"/>
    <w:rsid w:val="00554694"/>
    <w:rsid w:val="0055793F"/>
    <w:rsid w:val="00557947"/>
    <w:rsid w:val="005674A2"/>
    <w:rsid w:val="00570767"/>
    <w:rsid w:val="0057122F"/>
    <w:rsid w:val="005720A6"/>
    <w:rsid w:val="00576C20"/>
    <w:rsid w:val="00576FE6"/>
    <w:rsid w:val="00581EF5"/>
    <w:rsid w:val="005866FC"/>
    <w:rsid w:val="00594319"/>
    <w:rsid w:val="0059481E"/>
    <w:rsid w:val="00594B00"/>
    <w:rsid w:val="00596B30"/>
    <w:rsid w:val="00596E12"/>
    <w:rsid w:val="005A0AE1"/>
    <w:rsid w:val="005A0BE0"/>
    <w:rsid w:val="005A233C"/>
    <w:rsid w:val="005A3026"/>
    <w:rsid w:val="005A6887"/>
    <w:rsid w:val="005A7A24"/>
    <w:rsid w:val="005A7C7A"/>
    <w:rsid w:val="005B07C9"/>
    <w:rsid w:val="005B0FC4"/>
    <w:rsid w:val="005B1F0E"/>
    <w:rsid w:val="005B2BB2"/>
    <w:rsid w:val="005B4209"/>
    <w:rsid w:val="005B4DE8"/>
    <w:rsid w:val="005B5CE6"/>
    <w:rsid w:val="005C12ED"/>
    <w:rsid w:val="005C7B09"/>
    <w:rsid w:val="005D001D"/>
    <w:rsid w:val="005D38C4"/>
    <w:rsid w:val="005D697C"/>
    <w:rsid w:val="005D789F"/>
    <w:rsid w:val="005E0AD9"/>
    <w:rsid w:val="005E11B4"/>
    <w:rsid w:val="005E17D7"/>
    <w:rsid w:val="005E3EC2"/>
    <w:rsid w:val="005E4036"/>
    <w:rsid w:val="005F1417"/>
    <w:rsid w:val="005F1BF2"/>
    <w:rsid w:val="005F393E"/>
    <w:rsid w:val="005F4104"/>
    <w:rsid w:val="006064D1"/>
    <w:rsid w:val="006118E1"/>
    <w:rsid w:val="00613FAF"/>
    <w:rsid w:val="00616813"/>
    <w:rsid w:val="00616833"/>
    <w:rsid w:val="00620105"/>
    <w:rsid w:val="006247BC"/>
    <w:rsid w:val="00632CAB"/>
    <w:rsid w:val="00632FE6"/>
    <w:rsid w:val="00636B08"/>
    <w:rsid w:val="00641D61"/>
    <w:rsid w:val="00642E6D"/>
    <w:rsid w:val="0064382D"/>
    <w:rsid w:val="0065050E"/>
    <w:rsid w:val="00652AD5"/>
    <w:rsid w:val="0065616B"/>
    <w:rsid w:val="006631AC"/>
    <w:rsid w:val="00663AD4"/>
    <w:rsid w:val="00665C56"/>
    <w:rsid w:val="0067204D"/>
    <w:rsid w:val="00672B7A"/>
    <w:rsid w:val="00673FFF"/>
    <w:rsid w:val="00674805"/>
    <w:rsid w:val="00680303"/>
    <w:rsid w:val="00683B34"/>
    <w:rsid w:val="00691D9A"/>
    <w:rsid w:val="00693AB2"/>
    <w:rsid w:val="006A01CD"/>
    <w:rsid w:val="006A2C27"/>
    <w:rsid w:val="006A361E"/>
    <w:rsid w:val="006A526A"/>
    <w:rsid w:val="006A570F"/>
    <w:rsid w:val="006B0CEF"/>
    <w:rsid w:val="006B226A"/>
    <w:rsid w:val="006B2F16"/>
    <w:rsid w:val="006B69CF"/>
    <w:rsid w:val="006C2286"/>
    <w:rsid w:val="006C50B8"/>
    <w:rsid w:val="006C6564"/>
    <w:rsid w:val="006C7E3E"/>
    <w:rsid w:val="006D002D"/>
    <w:rsid w:val="006D0CD0"/>
    <w:rsid w:val="006D214C"/>
    <w:rsid w:val="006D262F"/>
    <w:rsid w:val="006D4541"/>
    <w:rsid w:val="006D5D3C"/>
    <w:rsid w:val="006D6C36"/>
    <w:rsid w:val="006E6D1C"/>
    <w:rsid w:val="006F7EE9"/>
    <w:rsid w:val="00701C92"/>
    <w:rsid w:val="00702091"/>
    <w:rsid w:val="007024DE"/>
    <w:rsid w:val="00713017"/>
    <w:rsid w:val="00715448"/>
    <w:rsid w:val="00715B21"/>
    <w:rsid w:val="007170F9"/>
    <w:rsid w:val="00730778"/>
    <w:rsid w:val="00730BD0"/>
    <w:rsid w:val="00732DBF"/>
    <w:rsid w:val="00734B1F"/>
    <w:rsid w:val="00743C64"/>
    <w:rsid w:val="00743F6F"/>
    <w:rsid w:val="0074472A"/>
    <w:rsid w:val="0074741F"/>
    <w:rsid w:val="00751763"/>
    <w:rsid w:val="007529D9"/>
    <w:rsid w:val="00755AAB"/>
    <w:rsid w:val="007577BA"/>
    <w:rsid w:val="00760722"/>
    <w:rsid w:val="00775524"/>
    <w:rsid w:val="00775C1D"/>
    <w:rsid w:val="007771E2"/>
    <w:rsid w:val="00777EF7"/>
    <w:rsid w:val="00780F4C"/>
    <w:rsid w:val="0078184E"/>
    <w:rsid w:val="00782E34"/>
    <w:rsid w:val="0078505C"/>
    <w:rsid w:val="007873B7"/>
    <w:rsid w:val="007902AC"/>
    <w:rsid w:val="00791BF2"/>
    <w:rsid w:val="0079290B"/>
    <w:rsid w:val="00796F1C"/>
    <w:rsid w:val="0079729D"/>
    <w:rsid w:val="007A2733"/>
    <w:rsid w:val="007A4295"/>
    <w:rsid w:val="007B0ECD"/>
    <w:rsid w:val="007B2B14"/>
    <w:rsid w:val="007B6F87"/>
    <w:rsid w:val="007C36AD"/>
    <w:rsid w:val="007C36B6"/>
    <w:rsid w:val="007C3C2D"/>
    <w:rsid w:val="007C3EE9"/>
    <w:rsid w:val="007D0055"/>
    <w:rsid w:val="007D31A2"/>
    <w:rsid w:val="007D51F2"/>
    <w:rsid w:val="007D5781"/>
    <w:rsid w:val="007D5F43"/>
    <w:rsid w:val="007D6849"/>
    <w:rsid w:val="007D70F4"/>
    <w:rsid w:val="007D760F"/>
    <w:rsid w:val="007E0E24"/>
    <w:rsid w:val="007E4257"/>
    <w:rsid w:val="007E78F8"/>
    <w:rsid w:val="007F4D08"/>
    <w:rsid w:val="007F630E"/>
    <w:rsid w:val="007F6C8D"/>
    <w:rsid w:val="008015E5"/>
    <w:rsid w:val="00803D3B"/>
    <w:rsid w:val="00807412"/>
    <w:rsid w:val="008078DE"/>
    <w:rsid w:val="00813891"/>
    <w:rsid w:val="008159AE"/>
    <w:rsid w:val="00821EC5"/>
    <w:rsid w:val="008239DE"/>
    <w:rsid w:val="00826647"/>
    <w:rsid w:val="00830B49"/>
    <w:rsid w:val="0083278E"/>
    <w:rsid w:val="0084128D"/>
    <w:rsid w:val="0085348F"/>
    <w:rsid w:val="00853D80"/>
    <w:rsid w:val="00856CF1"/>
    <w:rsid w:val="00860F17"/>
    <w:rsid w:val="00863879"/>
    <w:rsid w:val="0086422C"/>
    <w:rsid w:val="00864AD6"/>
    <w:rsid w:val="00873BB5"/>
    <w:rsid w:val="00876420"/>
    <w:rsid w:val="0087654E"/>
    <w:rsid w:val="00884E14"/>
    <w:rsid w:val="00884FA4"/>
    <w:rsid w:val="00885D17"/>
    <w:rsid w:val="00891038"/>
    <w:rsid w:val="0089233F"/>
    <w:rsid w:val="00892867"/>
    <w:rsid w:val="00896FD6"/>
    <w:rsid w:val="008A3E98"/>
    <w:rsid w:val="008A43AB"/>
    <w:rsid w:val="008C1E06"/>
    <w:rsid w:val="008C4869"/>
    <w:rsid w:val="008C6B54"/>
    <w:rsid w:val="008D30CD"/>
    <w:rsid w:val="008D3508"/>
    <w:rsid w:val="008D3A6D"/>
    <w:rsid w:val="008D47C0"/>
    <w:rsid w:val="008D5191"/>
    <w:rsid w:val="008E1396"/>
    <w:rsid w:val="008E74EA"/>
    <w:rsid w:val="008F35AD"/>
    <w:rsid w:val="008F38BF"/>
    <w:rsid w:val="008F6ACA"/>
    <w:rsid w:val="00903431"/>
    <w:rsid w:val="00905CB1"/>
    <w:rsid w:val="009074A3"/>
    <w:rsid w:val="009120B4"/>
    <w:rsid w:val="00912C92"/>
    <w:rsid w:val="009135B0"/>
    <w:rsid w:val="0093256B"/>
    <w:rsid w:val="00934FA5"/>
    <w:rsid w:val="009403A2"/>
    <w:rsid w:val="00941CE7"/>
    <w:rsid w:val="00951130"/>
    <w:rsid w:val="0095428A"/>
    <w:rsid w:val="009547DD"/>
    <w:rsid w:val="00955A3A"/>
    <w:rsid w:val="0095632D"/>
    <w:rsid w:val="00956708"/>
    <w:rsid w:val="009576EE"/>
    <w:rsid w:val="0096168C"/>
    <w:rsid w:val="00970C9B"/>
    <w:rsid w:val="00972D37"/>
    <w:rsid w:val="00973D14"/>
    <w:rsid w:val="00975AAF"/>
    <w:rsid w:val="00976BF2"/>
    <w:rsid w:val="00980877"/>
    <w:rsid w:val="00985076"/>
    <w:rsid w:val="0098716E"/>
    <w:rsid w:val="00991BBB"/>
    <w:rsid w:val="00991F51"/>
    <w:rsid w:val="009936E3"/>
    <w:rsid w:val="00994B98"/>
    <w:rsid w:val="00994D78"/>
    <w:rsid w:val="0099731D"/>
    <w:rsid w:val="009A12EC"/>
    <w:rsid w:val="009A1400"/>
    <w:rsid w:val="009A37BF"/>
    <w:rsid w:val="009A487B"/>
    <w:rsid w:val="009A68E0"/>
    <w:rsid w:val="009A6DF8"/>
    <w:rsid w:val="009A7A7C"/>
    <w:rsid w:val="009B03E4"/>
    <w:rsid w:val="009B22C9"/>
    <w:rsid w:val="009C5671"/>
    <w:rsid w:val="009D4711"/>
    <w:rsid w:val="009D70D0"/>
    <w:rsid w:val="009E0332"/>
    <w:rsid w:val="009E3D2D"/>
    <w:rsid w:val="009E3E1F"/>
    <w:rsid w:val="009E6851"/>
    <w:rsid w:val="009F15E3"/>
    <w:rsid w:val="009F162F"/>
    <w:rsid w:val="009F1EEB"/>
    <w:rsid w:val="009F5745"/>
    <w:rsid w:val="00A1184F"/>
    <w:rsid w:val="00A16065"/>
    <w:rsid w:val="00A1612A"/>
    <w:rsid w:val="00A21E79"/>
    <w:rsid w:val="00A2594B"/>
    <w:rsid w:val="00A414D5"/>
    <w:rsid w:val="00A414E6"/>
    <w:rsid w:val="00A41D72"/>
    <w:rsid w:val="00A46670"/>
    <w:rsid w:val="00A47F2A"/>
    <w:rsid w:val="00A50EB1"/>
    <w:rsid w:val="00A511A1"/>
    <w:rsid w:val="00A51414"/>
    <w:rsid w:val="00A52B1A"/>
    <w:rsid w:val="00A548A8"/>
    <w:rsid w:val="00A57F49"/>
    <w:rsid w:val="00A62506"/>
    <w:rsid w:val="00A66288"/>
    <w:rsid w:val="00A66826"/>
    <w:rsid w:val="00A75055"/>
    <w:rsid w:val="00A7799D"/>
    <w:rsid w:val="00A77D69"/>
    <w:rsid w:val="00A9013C"/>
    <w:rsid w:val="00A918D0"/>
    <w:rsid w:val="00A9311F"/>
    <w:rsid w:val="00A9341A"/>
    <w:rsid w:val="00AA3710"/>
    <w:rsid w:val="00AA3C17"/>
    <w:rsid w:val="00AA491C"/>
    <w:rsid w:val="00AA5C01"/>
    <w:rsid w:val="00AB1F4D"/>
    <w:rsid w:val="00AB4194"/>
    <w:rsid w:val="00AB68DF"/>
    <w:rsid w:val="00AC25BA"/>
    <w:rsid w:val="00AC371C"/>
    <w:rsid w:val="00AC77FF"/>
    <w:rsid w:val="00AD3C2E"/>
    <w:rsid w:val="00AD6D7A"/>
    <w:rsid w:val="00AE1F50"/>
    <w:rsid w:val="00AE2C77"/>
    <w:rsid w:val="00AE5002"/>
    <w:rsid w:val="00AF065E"/>
    <w:rsid w:val="00AF1CE3"/>
    <w:rsid w:val="00AF4612"/>
    <w:rsid w:val="00AF5A1A"/>
    <w:rsid w:val="00AF6C4A"/>
    <w:rsid w:val="00B0006D"/>
    <w:rsid w:val="00B0234E"/>
    <w:rsid w:val="00B113CB"/>
    <w:rsid w:val="00B26BFF"/>
    <w:rsid w:val="00B306A0"/>
    <w:rsid w:val="00B31140"/>
    <w:rsid w:val="00B402F1"/>
    <w:rsid w:val="00B43130"/>
    <w:rsid w:val="00B521B7"/>
    <w:rsid w:val="00B54407"/>
    <w:rsid w:val="00B5466B"/>
    <w:rsid w:val="00B56C5F"/>
    <w:rsid w:val="00B63F4B"/>
    <w:rsid w:val="00B644AC"/>
    <w:rsid w:val="00B647B0"/>
    <w:rsid w:val="00B664B0"/>
    <w:rsid w:val="00B71231"/>
    <w:rsid w:val="00B722C8"/>
    <w:rsid w:val="00B74636"/>
    <w:rsid w:val="00B773D7"/>
    <w:rsid w:val="00B83FE2"/>
    <w:rsid w:val="00B85F15"/>
    <w:rsid w:val="00B868CE"/>
    <w:rsid w:val="00B90809"/>
    <w:rsid w:val="00B91A63"/>
    <w:rsid w:val="00B937C0"/>
    <w:rsid w:val="00B97AE6"/>
    <w:rsid w:val="00B97F21"/>
    <w:rsid w:val="00BA0C8A"/>
    <w:rsid w:val="00BA15C2"/>
    <w:rsid w:val="00BA4BDB"/>
    <w:rsid w:val="00BB2AD6"/>
    <w:rsid w:val="00BB2BAF"/>
    <w:rsid w:val="00BB6272"/>
    <w:rsid w:val="00BB688A"/>
    <w:rsid w:val="00BB6BDB"/>
    <w:rsid w:val="00BC0F21"/>
    <w:rsid w:val="00BC1673"/>
    <w:rsid w:val="00BC206B"/>
    <w:rsid w:val="00BC44D3"/>
    <w:rsid w:val="00BD1613"/>
    <w:rsid w:val="00BD26B3"/>
    <w:rsid w:val="00BE678E"/>
    <w:rsid w:val="00BE7DFB"/>
    <w:rsid w:val="00BF124A"/>
    <w:rsid w:val="00C01B25"/>
    <w:rsid w:val="00C022DF"/>
    <w:rsid w:val="00C04130"/>
    <w:rsid w:val="00C048CD"/>
    <w:rsid w:val="00C071D7"/>
    <w:rsid w:val="00C11FC8"/>
    <w:rsid w:val="00C12A91"/>
    <w:rsid w:val="00C15AAE"/>
    <w:rsid w:val="00C232F9"/>
    <w:rsid w:val="00C27C23"/>
    <w:rsid w:val="00C27EBC"/>
    <w:rsid w:val="00C40F47"/>
    <w:rsid w:val="00C5052B"/>
    <w:rsid w:val="00C51AF0"/>
    <w:rsid w:val="00C53539"/>
    <w:rsid w:val="00C54316"/>
    <w:rsid w:val="00C56465"/>
    <w:rsid w:val="00C61876"/>
    <w:rsid w:val="00C61B55"/>
    <w:rsid w:val="00C61D1F"/>
    <w:rsid w:val="00C63C6E"/>
    <w:rsid w:val="00C656ED"/>
    <w:rsid w:val="00C6669E"/>
    <w:rsid w:val="00C705CD"/>
    <w:rsid w:val="00C71FFF"/>
    <w:rsid w:val="00C72172"/>
    <w:rsid w:val="00C7434F"/>
    <w:rsid w:val="00C80387"/>
    <w:rsid w:val="00C82E8A"/>
    <w:rsid w:val="00C839F4"/>
    <w:rsid w:val="00C86B11"/>
    <w:rsid w:val="00C86B73"/>
    <w:rsid w:val="00C87BB2"/>
    <w:rsid w:val="00C905AF"/>
    <w:rsid w:val="00C9096D"/>
    <w:rsid w:val="00C93DBB"/>
    <w:rsid w:val="00C964FA"/>
    <w:rsid w:val="00CA57D7"/>
    <w:rsid w:val="00CA787F"/>
    <w:rsid w:val="00CB050A"/>
    <w:rsid w:val="00CC6333"/>
    <w:rsid w:val="00CC6AF4"/>
    <w:rsid w:val="00CD4321"/>
    <w:rsid w:val="00CD699B"/>
    <w:rsid w:val="00CE18DF"/>
    <w:rsid w:val="00CE26BF"/>
    <w:rsid w:val="00CE380B"/>
    <w:rsid w:val="00CE4C88"/>
    <w:rsid w:val="00CE4F1B"/>
    <w:rsid w:val="00CE68E4"/>
    <w:rsid w:val="00CE7D6B"/>
    <w:rsid w:val="00CF12AA"/>
    <w:rsid w:val="00CF24A4"/>
    <w:rsid w:val="00CF27C9"/>
    <w:rsid w:val="00CF5675"/>
    <w:rsid w:val="00CF5CD9"/>
    <w:rsid w:val="00D05988"/>
    <w:rsid w:val="00D05FAA"/>
    <w:rsid w:val="00D070A8"/>
    <w:rsid w:val="00D07F02"/>
    <w:rsid w:val="00D150E6"/>
    <w:rsid w:val="00D2047A"/>
    <w:rsid w:val="00D23B0F"/>
    <w:rsid w:val="00D24830"/>
    <w:rsid w:val="00D258EC"/>
    <w:rsid w:val="00D269BA"/>
    <w:rsid w:val="00D42A50"/>
    <w:rsid w:val="00D44773"/>
    <w:rsid w:val="00D458D3"/>
    <w:rsid w:val="00D47FAE"/>
    <w:rsid w:val="00D55BFB"/>
    <w:rsid w:val="00D5749C"/>
    <w:rsid w:val="00D57C89"/>
    <w:rsid w:val="00D57F4C"/>
    <w:rsid w:val="00D602E9"/>
    <w:rsid w:val="00D60CB1"/>
    <w:rsid w:val="00D629BA"/>
    <w:rsid w:val="00D63342"/>
    <w:rsid w:val="00D63849"/>
    <w:rsid w:val="00D63AB5"/>
    <w:rsid w:val="00D704B1"/>
    <w:rsid w:val="00D744B1"/>
    <w:rsid w:val="00D7462B"/>
    <w:rsid w:val="00D77AC0"/>
    <w:rsid w:val="00D81639"/>
    <w:rsid w:val="00D81888"/>
    <w:rsid w:val="00D822A0"/>
    <w:rsid w:val="00D86F71"/>
    <w:rsid w:val="00D9125B"/>
    <w:rsid w:val="00D91371"/>
    <w:rsid w:val="00D9370D"/>
    <w:rsid w:val="00D94297"/>
    <w:rsid w:val="00D95B6A"/>
    <w:rsid w:val="00DA0F9E"/>
    <w:rsid w:val="00DA1218"/>
    <w:rsid w:val="00DA48FB"/>
    <w:rsid w:val="00DA4BC6"/>
    <w:rsid w:val="00DA6A3B"/>
    <w:rsid w:val="00DB3FD3"/>
    <w:rsid w:val="00DC131B"/>
    <w:rsid w:val="00DC1A87"/>
    <w:rsid w:val="00DC1D08"/>
    <w:rsid w:val="00DC29E4"/>
    <w:rsid w:val="00DC2C05"/>
    <w:rsid w:val="00DC460B"/>
    <w:rsid w:val="00DC57E6"/>
    <w:rsid w:val="00DC58F0"/>
    <w:rsid w:val="00DD0600"/>
    <w:rsid w:val="00DD2B7F"/>
    <w:rsid w:val="00DD2EA9"/>
    <w:rsid w:val="00DD4884"/>
    <w:rsid w:val="00DD4C7B"/>
    <w:rsid w:val="00DD5DBB"/>
    <w:rsid w:val="00DD66C4"/>
    <w:rsid w:val="00DE41F4"/>
    <w:rsid w:val="00DE6547"/>
    <w:rsid w:val="00DE6611"/>
    <w:rsid w:val="00DE6A91"/>
    <w:rsid w:val="00DE6E9A"/>
    <w:rsid w:val="00DE75A9"/>
    <w:rsid w:val="00DF37BB"/>
    <w:rsid w:val="00DF4A4A"/>
    <w:rsid w:val="00E047FB"/>
    <w:rsid w:val="00E04E3D"/>
    <w:rsid w:val="00E051B2"/>
    <w:rsid w:val="00E06BE5"/>
    <w:rsid w:val="00E07E0A"/>
    <w:rsid w:val="00E16DAE"/>
    <w:rsid w:val="00E23A81"/>
    <w:rsid w:val="00E2649E"/>
    <w:rsid w:val="00E27DBF"/>
    <w:rsid w:val="00E31130"/>
    <w:rsid w:val="00E33DA1"/>
    <w:rsid w:val="00E369D4"/>
    <w:rsid w:val="00E41218"/>
    <w:rsid w:val="00E412EC"/>
    <w:rsid w:val="00E42B39"/>
    <w:rsid w:val="00E476F9"/>
    <w:rsid w:val="00E53086"/>
    <w:rsid w:val="00E54F23"/>
    <w:rsid w:val="00E55E0D"/>
    <w:rsid w:val="00E617E4"/>
    <w:rsid w:val="00E63CC5"/>
    <w:rsid w:val="00E66FDF"/>
    <w:rsid w:val="00E7088F"/>
    <w:rsid w:val="00E8189F"/>
    <w:rsid w:val="00E840BD"/>
    <w:rsid w:val="00E86079"/>
    <w:rsid w:val="00E86477"/>
    <w:rsid w:val="00E86EA5"/>
    <w:rsid w:val="00EA0B3B"/>
    <w:rsid w:val="00EA0EDD"/>
    <w:rsid w:val="00EA48B2"/>
    <w:rsid w:val="00EA7AAB"/>
    <w:rsid w:val="00EB1A24"/>
    <w:rsid w:val="00EB1DD2"/>
    <w:rsid w:val="00EC0954"/>
    <w:rsid w:val="00EC1AB3"/>
    <w:rsid w:val="00EC1FE5"/>
    <w:rsid w:val="00EC523C"/>
    <w:rsid w:val="00ED10F2"/>
    <w:rsid w:val="00ED4CE7"/>
    <w:rsid w:val="00ED5DDC"/>
    <w:rsid w:val="00ED7247"/>
    <w:rsid w:val="00EE4988"/>
    <w:rsid w:val="00EE59EC"/>
    <w:rsid w:val="00EE7202"/>
    <w:rsid w:val="00EE7D02"/>
    <w:rsid w:val="00EF34A8"/>
    <w:rsid w:val="00EF3892"/>
    <w:rsid w:val="00EF56D1"/>
    <w:rsid w:val="00F00BB9"/>
    <w:rsid w:val="00F01373"/>
    <w:rsid w:val="00F02DAD"/>
    <w:rsid w:val="00F12B69"/>
    <w:rsid w:val="00F14907"/>
    <w:rsid w:val="00F20F53"/>
    <w:rsid w:val="00F21EDB"/>
    <w:rsid w:val="00F24F49"/>
    <w:rsid w:val="00F273DA"/>
    <w:rsid w:val="00F27664"/>
    <w:rsid w:val="00F4246A"/>
    <w:rsid w:val="00F43326"/>
    <w:rsid w:val="00F45A84"/>
    <w:rsid w:val="00F45CD3"/>
    <w:rsid w:val="00F50947"/>
    <w:rsid w:val="00F50E9F"/>
    <w:rsid w:val="00F517A9"/>
    <w:rsid w:val="00F54D09"/>
    <w:rsid w:val="00F62419"/>
    <w:rsid w:val="00F70187"/>
    <w:rsid w:val="00F747F9"/>
    <w:rsid w:val="00F74FD8"/>
    <w:rsid w:val="00F75F66"/>
    <w:rsid w:val="00F777B4"/>
    <w:rsid w:val="00F779E6"/>
    <w:rsid w:val="00F77E22"/>
    <w:rsid w:val="00F83FF7"/>
    <w:rsid w:val="00F85CA9"/>
    <w:rsid w:val="00F85E46"/>
    <w:rsid w:val="00F909BA"/>
    <w:rsid w:val="00F9151A"/>
    <w:rsid w:val="00F919B6"/>
    <w:rsid w:val="00F94F81"/>
    <w:rsid w:val="00F959A9"/>
    <w:rsid w:val="00F96205"/>
    <w:rsid w:val="00F96688"/>
    <w:rsid w:val="00F97B35"/>
    <w:rsid w:val="00FA1D4D"/>
    <w:rsid w:val="00FA2D19"/>
    <w:rsid w:val="00FB0C90"/>
    <w:rsid w:val="00FB1E2C"/>
    <w:rsid w:val="00FB7F25"/>
    <w:rsid w:val="00FC1204"/>
    <w:rsid w:val="00FC3ACA"/>
    <w:rsid w:val="00FC4591"/>
    <w:rsid w:val="00FC7C8A"/>
    <w:rsid w:val="00FD04E8"/>
    <w:rsid w:val="00FD13E9"/>
    <w:rsid w:val="00FD1F76"/>
    <w:rsid w:val="00FD602D"/>
    <w:rsid w:val="00FD6251"/>
    <w:rsid w:val="00FD713D"/>
    <w:rsid w:val="00FE2531"/>
    <w:rsid w:val="00FE4577"/>
    <w:rsid w:val="00FE5C6E"/>
    <w:rsid w:val="00FF3118"/>
    <w:rsid w:val="00FF4973"/>
    <w:rsid w:val="00FF689E"/>
    <w:rsid w:val="00FF6D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1DE125B-898D-4E07-B839-C56851323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5E0D"/>
    <w:rPr>
      <w:sz w:val="24"/>
      <w:szCs w:val="24"/>
    </w:rPr>
  </w:style>
  <w:style w:type="paragraph" w:styleId="Heading1">
    <w:name w:val="heading 1"/>
    <w:basedOn w:val="Normal"/>
    <w:next w:val="Normal"/>
    <w:qFormat/>
    <w:rsid w:val="00674805"/>
    <w:pPr>
      <w:keepNext/>
      <w:keepLines/>
      <w:spacing w:before="340" w:after="330" w:line="578" w:lineRule="auto"/>
      <w:outlineLvl w:val="0"/>
    </w:pPr>
    <w:rPr>
      <w:b/>
      <w:bCs/>
      <w:kern w:val="44"/>
      <w:sz w:val="44"/>
      <w:szCs w:val="44"/>
    </w:rPr>
  </w:style>
  <w:style w:type="paragraph" w:styleId="Heading2">
    <w:name w:val="heading 2"/>
    <w:basedOn w:val="Normal"/>
    <w:next w:val="Normal"/>
    <w:qFormat/>
    <w:rsid w:val="00674805"/>
    <w:pPr>
      <w:keepNext/>
      <w:keepLines/>
      <w:spacing w:before="260" w:after="260" w:line="416" w:lineRule="auto"/>
      <w:outlineLvl w:val="1"/>
    </w:pPr>
    <w:rPr>
      <w:rFonts w:ascii="Arial" w:eastAsia="黑体" w:hAnsi="Arial"/>
      <w:b/>
      <w:bCs/>
      <w:sz w:val="32"/>
      <w:szCs w:val="32"/>
      <w:lang w:val="en-GB"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75524"/>
    <w:rPr>
      <w:rFonts w:ascii="Tahoma" w:hAnsi="Tahoma" w:cs="Tahoma"/>
      <w:sz w:val="16"/>
      <w:szCs w:val="16"/>
    </w:rPr>
  </w:style>
  <w:style w:type="paragraph" w:styleId="BodyText">
    <w:name w:val="Body Text"/>
    <w:basedOn w:val="Normal"/>
    <w:rsid w:val="00466D13"/>
    <w:pPr>
      <w:widowControl w:val="0"/>
      <w:adjustRightInd w:val="0"/>
      <w:textAlignment w:val="baseline"/>
    </w:pPr>
    <w:rPr>
      <w:rFonts w:ascii="隶书" w:eastAsia="隶书"/>
      <w:sz w:val="28"/>
      <w:szCs w:val="20"/>
    </w:rPr>
  </w:style>
  <w:style w:type="paragraph" w:styleId="Footer">
    <w:name w:val="footer"/>
    <w:basedOn w:val="Normal"/>
    <w:rsid w:val="00E31130"/>
    <w:pPr>
      <w:tabs>
        <w:tab w:val="center" w:pos="4153"/>
        <w:tab w:val="right" w:pos="8306"/>
      </w:tabs>
      <w:snapToGrid w:val="0"/>
    </w:pPr>
    <w:rPr>
      <w:sz w:val="18"/>
      <w:szCs w:val="18"/>
    </w:rPr>
  </w:style>
  <w:style w:type="character" w:styleId="PageNumber">
    <w:name w:val="page number"/>
    <w:basedOn w:val="DefaultParagraphFont"/>
    <w:rsid w:val="00E31130"/>
  </w:style>
  <w:style w:type="character" w:styleId="Hyperlink">
    <w:name w:val="Hyperlink"/>
    <w:basedOn w:val="DefaultParagraphFont"/>
    <w:rsid w:val="00120A24"/>
    <w:rPr>
      <w:color w:val="0000FF"/>
      <w:u w:val="single"/>
    </w:rPr>
  </w:style>
  <w:style w:type="paragraph" w:customStyle="1" w:styleId="Plan">
    <w:name w:val="Plan"/>
    <w:basedOn w:val="Normal"/>
    <w:rsid w:val="00775C1D"/>
    <w:pPr>
      <w:spacing w:line="240" w:lineRule="exact"/>
    </w:pPr>
    <w:rPr>
      <w:rFonts w:ascii="Arial" w:hAnsi="Arial" w:cs="Arial"/>
      <w:sz w:val="20"/>
      <w:lang w:val="en-GB" w:eastAsia="en-US"/>
    </w:rPr>
  </w:style>
  <w:style w:type="table" w:styleId="TableGrid">
    <w:name w:val="Table Grid"/>
    <w:basedOn w:val="TableNormal"/>
    <w:rsid w:val="00DD060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Nbodytext">
    <w:name w:val="PLAN body text"/>
    <w:basedOn w:val="Normal"/>
    <w:rsid w:val="00177451"/>
    <w:pPr>
      <w:widowControl w:val="0"/>
      <w:tabs>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s>
      <w:spacing w:after="100"/>
      <w:ind w:left="1440"/>
    </w:pPr>
    <w:rPr>
      <w:rFonts w:ascii="Plan" w:hAnsi="Plan"/>
      <w:szCs w:val="20"/>
      <w:lang w:val="en-GB" w:eastAsia="nl-NL"/>
    </w:rPr>
  </w:style>
  <w:style w:type="paragraph" w:customStyle="1" w:styleId="RSparagraph1">
    <w:name w:val="RS paragraph 1"/>
    <w:basedOn w:val="Normal"/>
    <w:rsid w:val="005A0AE1"/>
    <w:rPr>
      <w:rFonts w:ascii="Arial" w:hAnsi="Arial"/>
      <w:szCs w:val="20"/>
      <w:lang w:val="en-GB" w:eastAsia="nl-NL"/>
    </w:rPr>
  </w:style>
  <w:style w:type="paragraph" w:styleId="Header">
    <w:name w:val="header"/>
    <w:basedOn w:val="Normal"/>
    <w:rsid w:val="00AF5A1A"/>
    <w:pPr>
      <w:tabs>
        <w:tab w:val="center" w:pos="4153"/>
        <w:tab w:val="right" w:pos="8306"/>
      </w:tabs>
    </w:pPr>
    <w:rPr>
      <w:sz w:val="20"/>
      <w:szCs w:val="20"/>
      <w:lang w:val="en-GB" w:eastAsia="nl-NL"/>
    </w:rPr>
  </w:style>
  <w:style w:type="character" w:styleId="Strong">
    <w:name w:val="Strong"/>
    <w:basedOn w:val="DefaultParagraphFont"/>
    <w:qFormat/>
    <w:rsid w:val="00E051B2"/>
    <w:rPr>
      <w:b/>
      <w:bCs/>
    </w:rPr>
  </w:style>
  <w:style w:type="paragraph" w:customStyle="1" w:styleId="1">
    <w:name w:val="样式1"/>
    <w:basedOn w:val="Normal"/>
    <w:rsid w:val="00702091"/>
    <w:pPr>
      <w:widowControl w:val="0"/>
      <w:spacing w:beforeLines="20" w:line="340" w:lineRule="exact"/>
      <w:ind w:firstLine="420"/>
      <w:jc w:val="both"/>
    </w:pPr>
    <w:rPr>
      <w:rFonts w:ascii="宋体" w:hAnsi="宋体"/>
      <w:color w:val="000000"/>
      <w:kern w:val="2"/>
      <w:sz w:val="21"/>
    </w:rPr>
  </w:style>
  <w:style w:type="paragraph" w:styleId="BodyText2">
    <w:name w:val="Body Text 2"/>
    <w:basedOn w:val="Normal"/>
    <w:rsid w:val="00A16065"/>
    <w:pPr>
      <w:widowControl w:val="0"/>
      <w:spacing w:after="120" w:line="480" w:lineRule="auto"/>
      <w:jc w:val="both"/>
    </w:pPr>
    <w:rPr>
      <w:kern w:val="2"/>
      <w:sz w:val="21"/>
    </w:rPr>
  </w:style>
  <w:style w:type="paragraph" w:styleId="BodyTextIndent">
    <w:name w:val="Body Text Indent"/>
    <w:basedOn w:val="Normal"/>
    <w:link w:val="BodyTextIndentChar"/>
    <w:rsid w:val="00DC58F0"/>
    <w:pPr>
      <w:spacing w:after="120"/>
      <w:ind w:leftChars="200" w:left="420"/>
    </w:pPr>
  </w:style>
  <w:style w:type="character" w:customStyle="1" w:styleId="BodyTextIndentChar">
    <w:name w:val="Body Text Indent Char"/>
    <w:basedOn w:val="DefaultParagraphFont"/>
    <w:link w:val="BodyTextIndent"/>
    <w:rsid w:val="00DC58F0"/>
    <w:rPr>
      <w:sz w:val="24"/>
      <w:szCs w:val="24"/>
    </w:rPr>
  </w:style>
  <w:style w:type="paragraph" w:styleId="Title">
    <w:name w:val="Title"/>
    <w:basedOn w:val="Normal"/>
    <w:link w:val="TitleChar"/>
    <w:qFormat/>
    <w:rsid w:val="00DC58F0"/>
    <w:pPr>
      <w:widowControl w:val="0"/>
      <w:jc w:val="center"/>
    </w:pPr>
    <w:rPr>
      <w:b/>
      <w:bCs/>
      <w:kern w:val="2"/>
      <w:sz w:val="21"/>
    </w:rPr>
  </w:style>
  <w:style w:type="character" w:customStyle="1" w:styleId="TitleChar">
    <w:name w:val="Title Char"/>
    <w:basedOn w:val="DefaultParagraphFont"/>
    <w:link w:val="Title"/>
    <w:rsid w:val="00DC58F0"/>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996446">
      <w:bodyDiv w:val="1"/>
      <w:marLeft w:val="0"/>
      <w:marRight w:val="0"/>
      <w:marTop w:val="0"/>
      <w:marBottom w:val="0"/>
      <w:divBdr>
        <w:top w:val="none" w:sz="0" w:space="0" w:color="auto"/>
        <w:left w:val="none" w:sz="0" w:space="0" w:color="auto"/>
        <w:bottom w:val="none" w:sz="0" w:space="0" w:color="auto"/>
        <w:right w:val="none" w:sz="0" w:space="0" w:color="auto"/>
      </w:divBdr>
    </w:div>
    <w:div w:id="387802129">
      <w:bodyDiv w:val="1"/>
      <w:marLeft w:val="0"/>
      <w:marRight w:val="0"/>
      <w:marTop w:val="0"/>
      <w:marBottom w:val="0"/>
      <w:divBdr>
        <w:top w:val="none" w:sz="0" w:space="0" w:color="auto"/>
        <w:left w:val="none" w:sz="0" w:space="0" w:color="auto"/>
        <w:bottom w:val="none" w:sz="0" w:space="0" w:color="auto"/>
        <w:right w:val="none" w:sz="0" w:space="0" w:color="auto"/>
      </w:divBdr>
    </w:div>
    <w:div w:id="971860838">
      <w:bodyDiv w:val="1"/>
      <w:marLeft w:val="0"/>
      <w:marRight w:val="0"/>
      <w:marTop w:val="0"/>
      <w:marBottom w:val="0"/>
      <w:divBdr>
        <w:top w:val="none" w:sz="0" w:space="0" w:color="auto"/>
        <w:left w:val="none" w:sz="0" w:space="0" w:color="auto"/>
        <w:bottom w:val="none" w:sz="0" w:space="0" w:color="auto"/>
        <w:right w:val="none" w:sz="0" w:space="0" w:color="auto"/>
      </w:divBdr>
    </w:div>
    <w:div w:id="1342781231">
      <w:bodyDiv w:val="1"/>
      <w:marLeft w:val="0"/>
      <w:marRight w:val="0"/>
      <w:marTop w:val="0"/>
      <w:marBottom w:val="0"/>
      <w:divBdr>
        <w:top w:val="none" w:sz="0" w:space="0" w:color="auto"/>
        <w:left w:val="none" w:sz="0" w:space="0" w:color="auto"/>
        <w:bottom w:val="none" w:sz="0" w:space="0" w:color="auto"/>
        <w:right w:val="none" w:sz="0" w:space="0" w:color="auto"/>
      </w:divBdr>
      <w:divsChild>
        <w:div w:id="9426109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nyu.yang@plan-international.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Han.sun@plan-internationa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3</Pages>
  <Words>195</Words>
  <Characters>1116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招标书格式</vt:lpstr>
    </vt:vector>
  </TitlesOfParts>
  <Company>Plan China</Company>
  <LinksUpToDate>false</LinksUpToDate>
  <CharactersWithSpaces>1309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招标书格式</dc:title>
  <dc:creator>maobear</dc:creator>
  <cp:lastModifiedBy>planchina</cp:lastModifiedBy>
  <cp:revision>20</cp:revision>
  <cp:lastPrinted>2015-04-28T06:39:00Z</cp:lastPrinted>
  <dcterms:created xsi:type="dcterms:W3CDTF">2013-10-16T07:35:00Z</dcterms:created>
  <dcterms:modified xsi:type="dcterms:W3CDTF">2015-04-29T01:28:00Z</dcterms:modified>
</cp:coreProperties>
</file>