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Y="736"/>
        <w:tblW w:w="13750" w:type="dxa"/>
        <w:tblLook w:val="04A0"/>
      </w:tblPr>
      <w:tblGrid>
        <w:gridCol w:w="1418"/>
        <w:gridCol w:w="7654"/>
        <w:gridCol w:w="4678"/>
      </w:tblGrid>
      <w:tr w:rsidR="0045005F" w:rsidRPr="00142A37" w:rsidTr="0082769E">
        <w:tc>
          <w:tcPr>
            <w:tcW w:w="1418" w:type="dxa"/>
          </w:tcPr>
          <w:p w:rsidR="0045005F" w:rsidRPr="00142A37" w:rsidRDefault="0045005F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部门名称</w:t>
            </w:r>
          </w:p>
        </w:tc>
        <w:tc>
          <w:tcPr>
            <w:tcW w:w="7654" w:type="dxa"/>
          </w:tcPr>
          <w:p w:rsidR="0045005F" w:rsidRPr="00142A37" w:rsidRDefault="0045005F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部门工作说明</w:t>
            </w:r>
          </w:p>
        </w:tc>
        <w:tc>
          <w:tcPr>
            <w:tcW w:w="4678" w:type="dxa"/>
          </w:tcPr>
          <w:p w:rsidR="0045005F" w:rsidRPr="00142A37" w:rsidRDefault="0045005F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要求</w:t>
            </w:r>
          </w:p>
        </w:tc>
      </w:tr>
      <w:tr w:rsidR="0045005F" w:rsidRPr="00142A37" w:rsidTr="0082769E">
        <w:tc>
          <w:tcPr>
            <w:tcW w:w="1418" w:type="dxa"/>
          </w:tcPr>
          <w:p w:rsidR="0045005F" w:rsidRPr="00142A37" w:rsidRDefault="007965F8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办公室管理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部</w:t>
            </w:r>
            <w:ins w:id="0" w:author="THINKAD" w:date="2014-12-05T11:28:00Z">
              <w:r w:rsidR="002F5C8E">
                <w:rPr>
                  <w:rFonts w:ascii="Times New Roman" w:hAnsi="Times New Roman" w:cs="Times New Roman" w:hint="eastAsia"/>
                  <w:sz w:val="24"/>
                  <w:szCs w:val="24"/>
                </w:rPr>
                <w:t>（</w:t>
              </w:r>
              <w:r w:rsidR="002F5C8E">
                <w:rPr>
                  <w:rFonts w:ascii="Times New Roman" w:hAnsi="Times New Roman" w:cs="Times New Roman" w:hint="eastAsia"/>
                  <w:sz w:val="24"/>
                  <w:szCs w:val="24"/>
                </w:rPr>
                <w:t>2015</w:t>
              </w:r>
              <w:r w:rsidR="002F5C8E">
                <w:rPr>
                  <w:rFonts w:ascii="Times New Roman" w:hAnsi="Times New Roman" w:cs="Times New Roman" w:hint="eastAsia"/>
                  <w:sz w:val="24"/>
                  <w:szCs w:val="24"/>
                </w:rPr>
                <w:t>寒假暂无志愿者招募计划）</w:t>
              </w:r>
            </w:ins>
          </w:p>
        </w:tc>
        <w:tc>
          <w:tcPr>
            <w:tcW w:w="7654" w:type="dxa"/>
          </w:tcPr>
          <w:p w:rsidR="00200D6F" w:rsidRPr="00142A37" w:rsidRDefault="00200D6F" w:rsidP="0082769E">
            <w:pPr>
              <w:pStyle w:val="a3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志愿者招募</w:t>
            </w:r>
          </w:p>
          <w:p w:rsidR="00C00229" w:rsidRDefault="00A542D7" w:rsidP="00C00229">
            <w:pPr>
              <w:pStyle w:val="a3"/>
              <w:numPr>
                <w:ilvl w:val="0"/>
                <w:numId w:val="2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42D7">
              <w:rPr>
                <w:rFonts w:ascii="Times New Roman" w:hAnsi="Times New Roman" w:cs="Times New Roman"/>
                <w:sz w:val="24"/>
                <w:szCs w:val="24"/>
              </w:rPr>
              <w:t>根据当年人力需求</w:t>
            </w:r>
            <w:r w:rsidRPr="00A542D7">
              <w:rPr>
                <w:rFonts w:ascii="Times New Roman" w:hAnsi="Times New Roman" w:cs="Times New Roman" w:hint="eastAsia"/>
                <w:sz w:val="24"/>
                <w:szCs w:val="24"/>
              </w:rPr>
              <w:t>组织</w:t>
            </w:r>
            <w:r w:rsidRPr="00A542D7">
              <w:rPr>
                <w:rFonts w:ascii="Times New Roman" w:hAnsi="Times New Roman" w:cs="Times New Roman"/>
                <w:sz w:val="24"/>
                <w:szCs w:val="24"/>
              </w:rPr>
              <w:t>招募，</w:t>
            </w:r>
            <w:r w:rsidRPr="00A542D7">
              <w:rPr>
                <w:rFonts w:ascii="Times New Roman" w:hAnsi="Times New Roman" w:cs="Times New Roman" w:hint="eastAsia"/>
                <w:sz w:val="24"/>
                <w:szCs w:val="24"/>
              </w:rPr>
              <w:t>筛选相关人员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，包括办公室志愿者和普通志愿者。</w:t>
            </w:r>
          </w:p>
          <w:p w:rsidR="00C00229" w:rsidRPr="00C00229" w:rsidRDefault="00C00229" w:rsidP="00C00229">
            <w:pPr>
              <w:pStyle w:val="a3"/>
              <w:numPr>
                <w:ilvl w:val="0"/>
                <w:numId w:val="2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制作报名表，设计并完善针对各部门的面试流程。</w:t>
            </w:r>
          </w:p>
          <w:p w:rsidR="00200D6F" w:rsidRPr="00142A37" w:rsidRDefault="00200D6F" w:rsidP="0082769E">
            <w:pPr>
              <w:pStyle w:val="a3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志愿者培训</w:t>
            </w:r>
          </w:p>
          <w:p w:rsidR="00C00229" w:rsidRDefault="00C00229" w:rsidP="009822A7">
            <w:pPr>
              <w:pStyle w:val="a3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规范化内外联络的形式</w:t>
            </w:r>
            <w:r w:rsidR="009C2FF3">
              <w:rPr>
                <w:rFonts w:ascii="Times New Roman" w:hAnsi="Times New Roman" w:cs="Times New Roman" w:hint="eastAsia"/>
                <w:sz w:val="24"/>
                <w:szCs w:val="24"/>
              </w:rPr>
              <w:t>和常规工作流程</w:t>
            </w:r>
          </w:p>
          <w:p w:rsidR="00200D6F" w:rsidRPr="009822A7" w:rsidRDefault="00C00229" w:rsidP="009822A7">
            <w:pPr>
              <w:pStyle w:val="a3"/>
              <w:numPr>
                <w:ilvl w:val="0"/>
                <w:numId w:val="3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组织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ALC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常规</w:t>
            </w:r>
            <w:r w:rsidR="009822A7">
              <w:rPr>
                <w:rFonts w:ascii="Times New Roman" w:hAnsi="Times New Roman" w:cs="Times New Roman" w:hint="eastAsia"/>
                <w:sz w:val="24"/>
                <w:szCs w:val="24"/>
              </w:rPr>
              <w:t>培训</w:t>
            </w:r>
            <w:r w:rsidR="009822A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822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办公礼仪，包括</w:t>
            </w:r>
            <w:r w:rsidR="00200D6F" w:rsidRPr="009822A7">
              <w:rPr>
                <w:rFonts w:ascii="Times New Roman" w:hAnsi="Times New Roman" w:cs="Times New Roman"/>
                <w:sz w:val="24"/>
                <w:szCs w:val="24"/>
              </w:rPr>
              <w:t>Email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收发、对外联络</w:t>
            </w:r>
            <w:r w:rsidR="00200D6F" w:rsidRPr="009822A7">
              <w:rPr>
                <w:rFonts w:ascii="Times New Roman" w:hAnsi="Times New Roman" w:cs="Times New Roman"/>
                <w:sz w:val="24"/>
                <w:szCs w:val="24"/>
              </w:rPr>
              <w:t>的注意事项等</w:t>
            </w:r>
            <w:r w:rsidR="009822A7" w:rsidRPr="009822A7">
              <w:rPr>
                <w:rFonts w:ascii="Times New Roman" w:hAnsi="Times New Roman" w:cs="Times New Roman" w:hint="eastAsia"/>
                <w:sz w:val="24"/>
                <w:szCs w:val="24"/>
              </w:rPr>
              <w:t>;</w:t>
            </w:r>
          </w:p>
          <w:p w:rsidR="009B533F" w:rsidRDefault="009822A7" w:rsidP="009B533F">
            <w:pPr>
              <w:pStyle w:val="a3"/>
              <w:spacing w:line="276" w:lineRule="auto"/>
              <w:ind w:left="720"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- </w:t>
            </w:r>
            <w:r w:rsidR="00200D6F" w:rsidRPr="00142A37">
              <w:rPr>
                <w:rFonts w:ascii="Times New Roman" w:hAnsi="Times New Roman" w:cs="Times New Roman"/>
                <w:sz w:val="24"/>
                <w:szCs w:val="24"/>
              </w:rPr>
              <w:t>乙肝防控的相关知识</w:t>
            </w:r>
            <w:r w:rsidR="00C00229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9B533F" w:rsidRDefault="009B533F" w:rsidP="009B533F">
            <w:p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33F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Pr="009B533F">
              <w:rPr>
                <w:rFonts w:ascii="Times New Roman" w:hAnsi="Times New Roman" w:cs="Times New Roman" w:hint="eastAsia"/>
                <w:sz w:val="24"/>
                <w:szCs w:val="24"/>
              </w:rPr>
              <w:t>b</w:t>
            </w:r>
            <w:r w:rsidR="009822A7">
              <w:rPr>
                <w:rFonts w:ascii="Times New Roman" w:hAnsi="Times New Roman" w:cs="Times New Roman" w:hint="eastAsia"/>
                <w:sz w:val="24"/>
                <w:szCs w:val="24"/>
              </w:rPr>
              <w:t>）组织项目总结会</w:t>
            </w:r>
          </w:p>
          <w:p w:rsidR="009822A7" w:rsidRPr="009B533F" w:rsidRDefault="009822A7" w:rsidP="009B533F">
            <w:p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根据需求举办相关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orkshop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200D6F" w:rsidRPr="00142A37" w:rsidRDefault="00200D6F" w:rsidP="0082769E">
            <w:pPr>
              <w:pStyle w:val="a3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财务工作</w:t>
            </w:r>
          </w:p>
          <w:p w:rsidR="00200D6F" w:rsidRPr="00142A37" w:rsidRDefault="00200D6F" w:rsidP="0082769E">
            <w:pPr>
              <w:pStyle w:val="a3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审核有关活动的财务状况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，包括预算与决算；</w:t>
            </w:r>
          </w:p>
          <w:p w:rsidR="00200D6F" w:rsidRPr="00142A37" w:rsidRDefault="00A542D7" w:rsidP="0082769E">
            <w:pPr>
              <w:pStyle w:val="a3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编制财务报销原则与流程，指导各部门完成</w:t>
            </w:r>
            <w:r w:rsidR="00200D6F" w:rsidRPr="00142A37">
              <w:rPr>
                <w:rFonts w:ascii="Times New Roman" w:hAnsi="Times New Roman" w:cs="Times New Roman"/>
                <w:sz w:val="24"/>
                <w:szCs w:val="24"/>
              </w:rPr>
              <w:t>报销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200D6F" w:rsidRPr="00142A37" w:rsidRDefault="00200D6F" w:rsidP="0082769E">
            <w:pPr>
              <w:pStyle w:val="a3"/>
              <w:numPr>
                <w:ilvl w:val="0"/>
                <w:numId w:val="4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管理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ALC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办公室</w:t>
            </w:r>
            <w:r w:rsidR="00A542D7">
              <w:rPr>
                <w:rFonts w:ascii="Times New Roman" w:hAnsi="Times New Roman" w:cs="Times New Roman" w:hint="eastAsia"/>
                <w:sz w:val="24"/>
                <w:szCs w:val="24"/>
              </w:rPr>
              <w:t>及各项目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的日常开销</w:t>
            </w:r>
            <w:r w:rsidR="00A542D7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200D6F" w:rsidRPr="00142A37" w:rsidRDefault="00200D6F" w:rsidP="0082769E">
            <w:pPr>
              <w:pStyle w:val="a3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办公室日常管理</w:t>
            </w:r>
          </w:p>
          <w:p w:rsidR="00200D6F" w:rsidRPr="00142A37" w:rsidRDefault="00B00629" w:rsidP="0082769E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根据项目或日常工作需要，协调各部门人员配置。</w:t>
            </w:r>
          </w:p>
          <w:p w:rsidR="009B533F" w:rsidRDefault="00B00629" w:rsidP="009B533F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协调并</w:t>
            </w:r>
            <w:r w:rsidR="00200D6F" w:rsidRPr="00142A37">
              <w:rPr>
                <w:rFonts w:ascii="Times New Roman" w:hAnsi="Times New Roman" w:cs="Times New Roman"/>
                <w:sz w:val="24"/>
                <w:szCs w:val="24"/>
              </w:rPr>
              <w:t>安排日常值班</w:t>
            </w:r>
          </w:p>
          <w:p w:rsidR="009822A7" w:rsidRDefault="00B00629" w:rsidP="009B533F">
            <w:pPr>
              <w:pStyle w:val="a3"/>
              <w:numPr>
                <w:ilvl w:val="0"/>
                <w:numId w:val="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定期对志愿者进行绩效考评</w:t>
            </w:r>
          </w:p>
          <w:p w:rsidR="0026443A" w:rsidRPr="009B533F" w:rsidRDefault="009B533F" w:rsidP="00B00629">
            <w:pPr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(5) </w:t>
            </w:r>
            <w:r w:rsidR="00251392">
              <w:rPr>
                <w:rFonts w:ascii="Times New Roman" w:hAnsi="Times New Roman" w:cs="Times New Roman"/>
                <w:sz w:val="24"/>
                <w:szCs w:val="24"/>
              </w:rPr>
              <w:t>组织</w:t>
            </w:r>
            <w:r w:rsidR="00251392">
              <w:rPr>
                <w:rFonts w:ascii="Times New Roman" w:hAnsi="Times New Roman" w:cs="Times New Roman" w:hint="eastAsia"/>
                <w:sz w:val="24"/>
                <w:szCs w:val="24"/>
              </w:rPr>
              <w:t>有关团队建设活动</w:t>
            </w:r>
          </w:p>
        </w:tc>
        <w:tc>
          <w:tcPr>
            <w:tcW w:w="4678" w:type="dxa"/>
          </w:tcPr>
          <w:p w:rsidR="00296895" w:rsidRPr="00142A37" w:rsidRDefault="0045005F" w:rsidP="0082769E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热心公益</w:t>
            </w:r>
            <w:r w:rsidR="006E7D29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关注乙肝，善于团队合作</w:t>
            </w:r>
          </w:p>
          <w:p w:rsidR="00296895" w:rsidRPr="00142A37" w:rsidRDefault="007119FB" w:rsidP="0082769E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有责任心</w:t>
            </w:r>
            <w:r w:rsidR="00563CE0">
              <w:rPr>
                <w:rFonts w:ascii="Times New Roman" w:hAnsi="Times New Roman" w:cs="Times New Roman" w:hint="eastAsia"/>
                <w:sz w:val="24"/>
                <w:szCs w:val="24"/>
              </w:rPr>
              <w:t>，并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有充裕的课余时间参与志愿活动</w:t>
            </w:r>
          </w:p>
          <w:p w:rsidR="0045005F" w:rsidRPr="00142A37" w:rsidRDefault="00B00629" w:rsidP="0082769E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办事认真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2A5FF8" w:rsidRPr="00142A37">
              <w:rPr>
                <w:rFonts w:ascii="Times New Roman" w:hAnsi="Times New Roman" w:cs="Times New Roman"/>
                <w:sz w:val="24"/>
                <w:szCs w:val="24"/>
              </w:rPr>
              <w:t>稳重</w:t>
            </w:r>
          </w:p>
          <w:p w:rsidR="0045005F" w:rsidRPr="00142A37" w:rsidRDefault="00B00629" w:rsidP="0082769E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善于表达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 w:rsidR="002A5FF8" w:rsidRPr="00142A37">
              <w:rPr>
                <w:rFonts w:ascii="Times New Roman" w:hAnsi="Times New Roman" w:cs="Times New Roman"/>
                <w:sz w:val="24"/>
                <w:szCs w:val="24"/>
              </w:rPr>
              <w:t>沟通</w:t>
            </w:r>
          </w:p>
          <w:p w:rsidR="0045005F" w:rsidRPr="00142A37" w:rsidRDefault="002A5FF8" w:rsidP="0082769E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了解相关流程，管理专业背景优先考虑</w:t>
            </w:r>
          </w:p>
          <w:p w:rsidR="00A542D7" w:rsidRDefault="002A5FF8" w:rsidP="0082769E">
            <w:pPr>
              <w:pStyle w:val="a3"/>
              <w:numPr>
                <w:ilvl w:val="0"/>
                <w:numId w:val="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有相关实习经历者优先考虑</w:t>
            </w:r>
          </w:p>
          <w:p w:rsidR="0045005F" w:rsidRDefault="00A542D7" w:rsidP="00A542D7">
            <w:pPr>
              <w:tabs>
                <w:tab w:val="left" w:pos="1551"/>
              </w:tabs>
              <w:ind w:firstLine="420"/>
            </w:pPr>
            <w:r>
              <w:tab/>
            </w:r>
          </w:p>
          <w:p w:rsidR="0094499C" w:rsidRDefault="0094499C" w:rsidP="00A542D7">
            <w:pPr>
              <w:tabs>
                <w:tab w:val="left" w:pos="1551"/>
              </w:tabs>
              <w:ind w:firstLine="420"/>
            </w:pPr>
          </w:p>
          <w:p w:rsidR="0094499C" w:rsidRPr="002826D5" w:rsidRDefault="0094499C" w:rsidP="002826D5">
            <w:pPr>
              <w:widowControl/>
              <w:ind w:firstLine="420"/>
              <w:jc w:val="left"/>
              <w:rPr>
                <w:lang w:val="en-SG"/>
              </w:rPr>
            </w:pPr>
          </w:p>
        </w:tc>
      </w:tr>
      <w:tr w:rsidR="0045005F" w:rsidRPr="00142A37" w:rsidTr="0082769E">
        <w:tc>
          <w:tcPr>
            <w:tcW w:w="1418" w:type="dxa"/>
          </w:tcPr>
          <w:p w:rsidR="0045005F" w:rsidRPr="00142A37" w:rsidRDefault="0094499C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品牌推广部门</w:t>
            </w:r>
          </w:p>
        </w:tc>
        <w:tc>
          <w:tcPr>
            <w:tcW w:w="7654" w:type="dxa"/>
          </w:tcPr>
          <w:p w:rsidR="0045005F" w:rsidRPr="00142A37" w:rsidRDefault="0045005F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负责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ALC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机构及其各项</w:t>
            </w:r>
            <w:proofErr w:type="gramStart"/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目产品</w:t>
            </w:r>
            <w:proofErr w:type="gramEnd"/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的推广工作，旨在让更多的人了解并参与到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ALC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的有关公益活动之中，其职能包括但不限于以下领域：</w:t>
            </w:r>
          </w:p>
          <w:p w:rsidR="00B00629" w:rsidRPr="00B00629" w:rsidRDefault="00B00629" w:rsidP="00B00629">
            <w:pPr>
              <w:pStyle w:val="a3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常规工作</w:t>
            </w:r>
          </w:p>
          <w:p w:rsidR="00296895" w:rsidRDefault="00296895" w:rsidP="00B00629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网络推广及品牌推介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，包括</w:t>
            </w:r>
            <w:r w:rsidR="00251392">
              <w:rPr>
                <w:rFonts w:ascii="Times New Roman" w:hAnsi="Times New Roman" w:cs="Times New Roman" w:hint="eastAsia"/>
                <w:sz w:val="24"/>
                <w:szCs w:val="24"/>
              </w:rPr>
              <w:t>微博、人人、</w:t>
            </w:r>
            <w:r w:rsidR="00251392">
              <w:rPr>
                <w:rFonts w:ascii="Times New Roman" w:hAnsi="Times New Roman" w:cs="Times New Roman" w:hint="eastAsia"/>
                <w:sz w:val="24"/>
                <w:szCs w:val="24"/>
              </w:rPr>
              <w:t>BBS</w:t>
            </w:r>
            <w:r w:rsidR="00B00629">
              <w:rPr>
                <w:rFonts w:ascii="Times New Roman" w:hAnsi="Times New Roman" w:cs="Times New Roman" w:hint="eastAsia"/>
                <w:sz w:val="24"/>
                <w:szCs w:val="24"/>
              </w:rPr>
              <w:t>等平台</w:t>
            </w:r>
          </w:p>
          <w:p w:rsidR="00B00629" w:rsidRDefault="00B00629" w:rsidP="00B00629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设计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平面媒体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的宣传品，如</w:t>
            </w:r>
            <w:r w:rsidR="002A690D">
              <w:rPr>
                <w:rFonts w:ascii="Times New Roman" w:hAnsi="Times New Roman" w:cs="Times New Roman" w:hint="eastAsia"/>
                <w:sz w:val="24"/>
                <w:szCs w:val="24"/>
              </w:rPr>
              <w:t>宣传稿、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展板、海报、横幅等</w:t>
            </w:r>
          </w:p>
          <w:p w:rsidR="00B00629" w:rsidRDefault="00B00629" w:rsidP="00B00629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编写并设计每年的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Year Review</w:t>
            </w:r>
          </w:p>
          <w:p w:rsidR="00B00629" w:rsidRPr="00142A37" w:rsidRDefault="00B00629" w:rsidP="00B00629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维护斯坦福</w:t>
            </w:r>
            <w:r w:rsidR="009E46C8">
              <w:rPr>
                <w:rFonts w:ascii="Times New Roman" w:hAnsi="Times New Roman" w:cs="Times New Roman" w:hint="eastAsia"/>
                <w:sz w:val="24"/>
                <w:szCs w:val="24"/>
              </w:rPr>
              <w:t>Peking ALC</w:t>
            </w:r>
            <w:r w:rsidR="009E46C8">
              <w:rPr>
                <w:rFonts w:ascii="Times New Roman" w:hAnsi="Times New Roman" w:cs="Times New Roman" w:hint="eastAsia"/>
                <w:sz w:val="24"/>
                <w:szCs w:val="24"/>
              </w:rPr>
              <w:t>页面上的新闻和相关信息</w:t>
            </w:r>
          </w:p>
          <w:p w:rsidR="009E46C8" w:rsidRDefault="00777422" w:rsidP="009E46C8">
            <w:pPr>
              <w:pStyle w:val="a3"/>
              <w:numPr>
                <w:ilvl w:val="0"/>
                <w:numId w:val="8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线上线下乙肝科普与公共教育活动的设计与执行</w:t>
            </w:r>
          </w:p>
          <w:p w:rsidR="00251392" w:rsidRDefault="00777422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制定有针对社区、校园、公共广告、线上运动（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Campaign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）的宣传方案</w:t>
            </w:r>
          </w:p>
          <w:p w:rsidR="009E46C8" w:rsidRDefault="009E46C8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根据已有方案设计相关宣传品</w:t>
            </w:r>
          </w:p>
          <w:p w:rsidR="009E46C8" w:rsidRDefault="009E46C8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通过网络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平面媒体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与线下执行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推广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乙肝正确的乙肝知识</w:t>
            </w:r>
          </w:p>
          <w:p w:rsidR="009E46C8" w:rsidRPr="009E46C8" w:rsidRDefault="009E46C8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品牌推广的后期评估和经验总结</w:t>
            </w:r>
          </w:p>
        </w:tc>
        <w:tc>
          <w:tcPr>
            <w:tcW w:w="4678" w:type="dxa"/>
          </w:tcPr>
          <w:p w:rsidR="006E0B54" w:rsidRPr="00142A37" w:rsidRDefault="006E0B54" w:rsidP="006E0B54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热心公益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关注乙肝，善于团队合作</w:t>
            </w:r>
          </w:p>
          <w:p w:rsidR="006E0B54" w:rsidRPr="006E0B54" w:rsidRDefault="006E0B54" w:rsidP="006E0B54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善于沟通，喜欢与人交往。</w:t>
            </w:r>
          </w:p>
          <w:p w:rsidR="006E0B54" w:rsidRDefault="006E0B54" w:rsidP="006E0B54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有责任心，并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有充裕的课余时间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积极参加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参与志愿活动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6E0B54" w:rsidRDefault="00563CE0" w:rsidP="006E0B54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思维敏捷，富有创造力，热爱创意与设计</w:t>
            </w:r>
          </w:p>
          <w:p w:rsidR="000D6539" w:rsidRPr="00142A37" w:rsidRDefault="000D6539" w:rsidP="000D6539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有相关实习经验或学生工作者优先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（公关、宣传、媒体、新闻）</w:t>
            </w:r>
          </w:p>
          <w:p w:rsidR="0026443A" w:rsidRPr="00142A37" w:rsidRDefault="0045005F" w:rsidP="0082769E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善于平面设计，熟练运用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Photoshop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等设计软件</w:t>
            </w:r>
            <w:r w:rsidR="003D0022">
              <w:rPr>
                <w:rFonts w:ascii="Times New Roman" w:hAnsi="Times New Roman" w:cs="Times New Roman" w:hint="eastAsia"/>
                <w:sz w:val="24"/>
                <w:szCs w:val="24"/>
              </w:rPr>
              <w:t>为佳</w:t>
            </w:r>
          </w:p>
          <w:p w:rsidR="006E0B54" w:rsidRDefault="006E0B54" w:rsidP="006E7D29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有管理微博、人人、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BBS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等宣传平台经验为佳</w:t>
            </w:r>
            <w:r w:rsidR="00B55B3C">
              <w:rPr>
                <w:rFonts w:ascii="Times New Roman" w:hAnsi="Times New Roman" w:cs="Times New Roman" w:hint="eastAsia"/>
                <w:sz w:val="24"/>
                <w:szCs w:val="24"/>
              </w:rPr>
              <w:t>（最好附上链接</w:t>
            </w:r>
            <w:r w:rsidR="005B57C4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E110E4" w:rsidRPr="006E7D29" w:rsidRDefault="00563CE0" w:rsidP="006E7D29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各种文艺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网站达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人优先</w:t>
            </w:r>
          </w:p>
          <w:p w:rsidR="0045005F" w:rsidRDefault="0045005F" w:rsidP="0082769E">
            <w:pPr>
              <w:pStyle w:val="a3"/>
              <w:numPr>
                <w:ilvl w:val="0"/>
                <w:numId w:val="16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提供已有的设计稿</w:t>
            </w:r>
            <w:r w:rsidR="00563CE0">
              <w:rPr>
                <w:rFonts w:ascii="Times New Roman" w:hAnsi="Times New Roman" w:cs="Times New Roman" w:hint="eastAsia"/>
                <w:sz w:val="24"/>
                <w:szCs w:val="24"/>
              </w:rPr>
              <w:t>、个人网页（人人、微博、豆瓣等）链接</w:t>
            </w:r>
            <w:r w:rsidR="003F332F" w:rsidRPr="00142A37">
              <w:rPr>
                <w:rFonts w:ascii="Times New Roman" w:hAnsi="Times New Roman" w:cs="Times New Roman"/>
                <w:sz w:val="24"/>
                <w:szCs w:val="24"/>
              </w:rPr>
              <w:t>最</w:t>
            </w:r>
            <w:r w:rsidR="00C317BA" w:rsidRPr="00142A37">
              <w:rPr>
                <w:rFonts w:ascii="Times New Roman" w:hAnsi="Times New Roman" w:cs="Times New Roman"/>
                <w:sz w:val="24"/>
                <w:szCs w:val="24"/>
              </w:rPr>
              <w:t>佳</w:t>
            </w:r>
          </w:p>
          <w:p w:rsidR="006E7D29" w:rsidRPr="006E7D29" w:rsidRDefault="006E7D29" w:rsidP="006E7D29">
            <w:pPr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05F" w:rsidRPr="00142A37" w:rsidTr="0082769E">
        <w:tc>
          <w:tcPr>
            <w:tcW w:w="1418" w:type="dxa"/>
          </w:tcPr>
          <w:p w:rsidR="0045005F" w:rsidRPr="00142A37" w:rsidRDefault="0045005F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项目</w:t>
            </w:r>
            <w:r w:rsidR="002418F5" w:rsidRPr="00142A37">
              <w:rPr>
                <w:rFonts w:ascii="Times New Roman" w:hAnsi="Times New Roman" w:cs="Times New Roman"/>
                <w:sz w:val="24"/>
                <w:szCs w:val="24"/>
              </w:rPr>
              <w:t>执行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部</w:t>
            </w:r>
          </w:p>
        </w:tc>
        <w:tc>
          <w:tcPr>
            <w:tcW w:w="7654" w:type="dxa"/>
          </w:tcPr>
          <w:p w:rsidR="0045005F" w:rsidRPr="00142A37" w:rsidRDefault="00961A4E" w:rsidP="0082769E">
            <w:pPr>
              <w:pStyle w:val="a3"/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负责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与政府单位、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NGO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伙伴与青年组织的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具体</w:t>
            </w:r>
            <w:r w:rsidR="00FD0F0E">
              <w:rPr>
                <w:rFonts w:ascii="Times New Roman" w:hAnsi="Times New Roman" w:cs="Times New Roman" w:hint="eastAsia"/>
                <w:sz w:val="24"/>
                <w:szCs w:val="24"/>
              </w:rPr>
              <w:t>合作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项目的策划、执行、监督及管理</w:t>
            </w:r>
            <w:r w:rsidR="0045005F" w:rsidRPr="00142A37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</w:p>
          <w:p w:rsidR="00961A4E" w:rsidRPr="00142A37" w:rsidRDefault="0045005F" w:rsidP="0082769E">
            <w:pPr>
              <w:spacing w:line="276" w:lineRule="auto"/>
              <w:ind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在各项目中，需要完成如下任务：</w:t>
            </w:r>
          </w:p>
          <w:p w:rsidR="0045005F" w:rsidRPr="00142A37" w:rsidRDefault="0045005F" w:rsidP="0082769E">
            <w:pPr>
              <w:pStyle w:val="a3"/>
              <w:numPr>
                <w:ilvl w:val="0"/>
                <w:numId w:val="12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策划</w:t>
            </w:r>
          </w:p>
          <w:p w:rsidR="0045005F" w:rsidRPr="00142A37" w:rsidRDefault="009E46C8" w:rsidP="0082769E">
            <w:pPr>
              <w:pStyle w:val="a3"/>
              <w:spacing w:line="276" w:lineRule="auto"/>
              <w:ind w:left="360"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策划与乙肝防控有关的项目，撰写项目策划书和推广方案，并</w:t>
            </w:r>
            <w:r w:rsidR="0045005F" w:rsidRPr="00142A37">
              <w:rPr>
                <w:rFonts w:ascii="Times New Roman" w:hAnsi="Times New Roman" w:cs="Times New Roman"/>
                <w:sz w:val="24"/>
                <w:szCs w:val="24"/>
              </w:rPr>
              <w:t>推动项目运转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961A4E" w:rsidRPr="00142A37" w:rsidRDefault="00961A4E" w:rsidP="0082769E">
            <w:pPr>
              <w:pStyle w:val="a3"/>
              <w:numPr>
                <w:ilvl w:val="0"/>
                <w:numId w:val="12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执行</w:t>
            </w:r>
          </w:p>
          <w:p w:rsidR="00961A4E" w:rsidRPr="00142A37" w:rsidRDefault="009E46C8" w:rsidP="0082769E">
            <w:pPr>
              <w:pStyle w:val="a3"/>
              <w:spacing w:line="276" w:lineRule="auto"/>
              <w:ind w:left="360"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根据策划</w:t>
            </w:r>
            <w:r w:rsidR="00961A4E" w:rsidRPr="00142A37">
              <w:rPr>
                <w:rFonts w:ascii="Times New Roman" w:hAnsi="Times New Roman" w:cs="Times New Roman"/>
                <w:sz w:val="24"/>
                <w:szCs w:val="24"/>
              </w:rPr>
              <w:t>执行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并跟进</w:t>
            </w:r>
            <w:r w:rsidR="00961A4E" w:rsidRPr="00142A37">
              <w:rPr>
                <w:rFonts w:ascii="Times New Roman" w:hAnsi="Times New Roman" w:cs="Times New Roman"/>
                <w:sz w:val="24"/>
                <w:szCs w:val="24"/>
              </w:rPr>
              <w:t>项目，其工作包括但不限于：</w:t>
            </w:r>
          </w:p>
          <w:p w:rsidR="009E46C8" w:rsidRDefault="0045005F" w:rsidP="009E46C8">
            <w:pPr>
              <w:pStyle w:val="a3"/>
              <w:numPr>
                <w:ilvl w:val="0"/>
                <w:numId w:val="18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外联</w:t>
            </w:r>
          </w:p>
          <w:p w:rsidR="0045005F" w:rsidRPr="009E46C8" w:rsidRDefault="0045005F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6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与其他合作伙伴进行联络</w:t>
            </w:r>
          </w:p>
          <w:p w:rsidR="0045005F" w:rsidRPr="009E46C8" w:rsidRDefault="009E46C8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联络并安排场地、设备等具体实施事宜</w:t>
            </w:r>
          </w:p>
          <w:p w:rsidR="009E46C8" w:rsidRDefault="0045005F" w:rsidP="009E46C8">
            <w:pPr>
              <w:pStyle w:val="a3"/>
              <w:numPr>
                <w:ilvl w:val="0"/>
                <w:numId w:val="18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内联</w:t>
            </w:r>
          </w:p>
          <w:p w:rsidR="009C2FF3" w:rsidRDefault="009C2FF3" w:rsidP="009E46C8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与市场品牌部协商宣传推广方案</w:t>
            </w:r>
          </w:p>
          <w:p w:rsidR="009E46C8" w:rsidRPr="009C2FF3" w:rsidRDefault="009E46C8" w:rsidP="009C2FF3">
            <w:pPr>
              <w:pStyle w:val="a3"/>
              <w:numPr>
                <w:ilvl w:val="0"/>
                <w:numId w:val="20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46C8">
              <w:rPr>
                <w:rFonts w:ascii="Times New Roman" w:hAnsi="Times New Roman" w:cs="Times New Roman" w:hint="eastAsia"/>
                <w:sz w:val="24"/>
                <w:szCs w:val="24"/>
              </w:rPr>
              <w:t>联系并协调参与具体项目的志愿者，</w:t>
            </w:r>
            <w:r w:rsidR="009C2FF3">
              <w:rPr>
                <w:rFonts w:ascii="Times New Roman" w:hAnsi="Times New Roman" w:cs="Times New Roman" w:hint="eastAsia"/>
                <w:sz w:val="24"/>
                <w:szCs w:val="24"/>
              </w:rPr>
              <w:t>明确活动流程和各</w:t>
            </w:r>
            <w:r w:rsidR="007B5DE4" w:rsidRPr="009E46C8">
              <w:rPr>
                <w:rFonts w:ascii="Times New Roman" w:hAnsi="Times New Roman" w:cs="Times New Roman" w:hint="eastAsia"/>
                <w:sz w:val="24"/>
                <w:szCs w:val="24"/>
              </w:rPr>
              <w:t>志愿者的工作职责</w:t>
            </w:r>
            <w:r w:rsidR="009C2FF3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:rsidR="00961A4E" w:rsidRPr="00142A37" w:rsidRDefault="00961A4E" w:rsidP="0082769E">
            <w:pPr>
              <w:pStyle w:val="a3"/>
              <w:numPr>
                <w:ilvl w:val="0"/>
                <w:numId w:val="12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监督及管理</w:t>
            </w:r>
          </w:p>
          <w:p w:rsidR="00961A4E" w:rsidRPr="00142A37" w:rsidRDefault="009C2FF3" w:rsidP="006E7D29">
            <w:pPr>
              <w:pStyle w:val="a3"/>
              <w:spacing w:line="276" w:lineRule="auto"/>
              <w:ind w:left="360" w:firstLineChars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根据已有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策划，</w:t>
            </w:r>
            <w:r w:rsidR="00961A4E" w:rsidRPr="00142A37">
              <w:rPr>
                <w:rFonts w:ascii="Times New Roman" w:hAnsi="Times New Roman" w:cs="Times New Roman"/>
                <w:sz w:val="24"/>
                <w:szCs w:val="24"/>
              </w:rPr>
              <w:t>监督</w:t>
            </w:r>
            <w:r w:rsidR="006E7D29">
              <w:rPr>
                <w:rFonts w:ascii="Times New Roman" w:hAnsi="Times New Roman" w:cs="Times New Roman" w:hint="eastAsia"/>
                <w:sz w:val="24"/>
                <w:szCs w:val="24"/>
              </w:rPr>
              <w:t>并及时汇报</w:t>
            </w:r>
            <w:r w:rsidR="00961A4E" w:rsidRPr="00142A37">
              <w:rPr>
                <w:rFonts w:ascii="Times New Roman" w:hAnsi="Times New Roman" w:cs="Times New Roman"/>
                <w:sz w:val="24"/>
                <w:szCs w:val="24"/>
              </w:rPr>
              <w:t>项目执行进度，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评估项目流程和结果，总结工作经验</w:t>
            </w:r>
            <w:r w:rsidR="006E7D29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</w:tc>
        <w:tc>
          <w:tcPr>
            <w:tcW w:w="4678" w:type="dxa"/>
          </w:tcPr>
          <w:p w:rsidR="00296895" w:rsidRPr="00142A37" w:rsidRDefault="0045005F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热心公益</w:t>
            </w:r>
            <w:r w:rsidR="006E7D29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关注乙肝，善于团队合作</w:t>
            </w:r>
          </w:p>
          <w:p w:rsidR="00296895" w:rsidRPr="00142A37" w:rsidRDefault="00563CE0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有责任心，并</w:t>
            </w:r>
            <w:r w:rsidR="00296895" w:rsidRPr="00142A37">
              <w:rPr>
                <w:rFonts w:ascii="Times New Roman" w:hAnsi="Times New Roman" w:cs="Times New Roman"/>
                <w:sz w:val="24"/>
                <w:szCs w:val="24"/>
              </w:rPr>
              <w:t>有充裕的课余时间参与志愿活动</w:t>
            </w:r>
          </w:p>
          <w:p w:rsidR="006E7D29" w:rsidRPr="006E7D29" w:rsidRDefault="0045005F" w:rsidP="006E7D29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善于沟通，做事谨慎</w:t>
            </w:r>
          </w:p>
          <w:p w:rsidR="0045005F" w:rsidRPr="00142A37" w:rsidRDefault="0045005F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思维敏捷，创意新颖</w:t>
            </w:r>
          </w:p>
          <w:p w:rsidR="0045005F" w:rsidRPr="00142A37" w:rsidRDefault="0045005F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行动力强，长于实施</w:t>
            </w:r>
          </w:p>
          <w:p w:rsidR="0045005F" w:rsidRPr="00142A37" w:rsidRDefault="0045005F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文笔佳，善于总结推广</w:t>
            </w:r>
          </w:p>
          <w:p w:rsidR="0045005F" w:rsidRPr="00142A37" w:rsidRDefault="0045005F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有社团、学生会经验优先</w:t>
            </w:r>
          </w:p>
          <w:p w:rsidR="006E7D29" w:rsidRDefault="0045005F" w:rsidP="0082769E">
            <w:pPr>
              <w:pStyle w:val="a3"/>
              <w:numPr>
                <w:ilvl w:val="0"/>
                <w:numId w:val="15"/>
              </w:numPr>
              <w:spacing w:line="276" w:lineRule="auto"/>
              <w:ind w:firstLine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2A37">
              <w:rPr>
                <w:rFonts w:ascii="Times New Roman" w:hAnsi="Times New Roman" w:cs="Times New Roman"/>
                <w:sz w:val="24"/>
                <w:szCs w:val="24"/>
              </w:rPr>
              <w:t>有</w:t>
            </w:r>
            <w:r w:rsidR="002A5FF8" w:rsidRPr="00142A37">
              <w:rPr>
                <w:rFonts w:ascii="Times New Roman" w:hAnsi="Times New Roman" w:cs="Times New Roman"/>
                <w:sz w:val="24"/>
                <w:szCs w:val="24"/>
              </w:rPr>
              <w:t>相关实习经历优先</w:t>
            </w:r>
          </w:p>
          <w:p w:rsidR="0045005F" w:rsidRPr="006E7D29" w:rsidRDefault="006E7D29" w:rsidP="006E7D29">
            <w:pPr>
              <w:tabs>
                <w:tab w:val="left" w:pos="1462"/>
              </w:tabs>
              <w:ind w:firstLine="420"/>
            </w:pPr>
            <w:r>
              <w:lastRenderedPageBreak/>
              <w:tab/>
            </w:r>
          </w:p>
        </w:tc>
      </w:tr>
    </w:tbl>
    <w:p w:rsidR="007F7D2B" w:rsidRPr="00142A37" w:rsidRDefault="007F7D2B" w:rsidP="0045005F">
      <w:pPr>
        <w:ind w:firstLine="420"/>
        <w:rPr>
          <w:rFonts w:ascii="Times New Roman" w:hAnsi="Times New Roman" w:cs="Times New Roman"/>
        </w:rPr>
      </w:pPr>
    </w:p>
    <w:p w:rsidR="00E76554" w:rsidRDefault="00E76554" w:rsidP="0045005F">
      <w:pPr>
        <w:ind w:firstLine="420"/>
        <w:rPr>
          <w:rFonts w:ascii="Times New Roman" w:hAnsi="Times New Roman" w:cs="Times New Roman"/>
        </w:rPr>
      </w:pPr>
    </w:p>
    <w:p w:rsidR="00E76554" w:rsidRPr="00142A37" w:rsidRDefault="00E76554" w:rsidP="002826D5">
      <w:pPr>
        <w:ind w:firstLine="420"/>
        <w:rPr>
          <w:rFonts w:ascii="Times New Roman" w:hAnsi="Times New Roman" w:cs="Times New Roman"/>
        </w:rPr>
      </w:pPr>
      <w:bookmarkStart w:id="1" w:name="_GoBack"/>
      <w:bookmarkEnd w:id="1"/>
    </w:p>
    <w:sectPr w:rsidR="00E76554" w:rsidRPr="00142A37" w:rsidSect="004D1E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DD" w:rsidRDefault="002835DD" w:rsidP="002A5FF8">
      <w:pPr>
        <w:ind w:firstLine="420"/>
      </w:pPr>
      <w:r>
        <w:separator/>
      </w:r>
    </w:p>
  </w:endnote>
  <w:endnote w:type="continuationSeparator" w:id="0">
    <w:p w:rsidR="002835DD" w:rsidRDefault="002835DD" w:rsidP="002A5FF8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6C8" w:rsidRDefault="009E46C8" w:rsidP="002A5FF8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11423"/>
      <w:docPartObj>
        <w:docPartGallery w:val="Page Numbers (Bottom of Page)"/>
        <w:docPartUnique/>
      </w:docPartObj>
    </w:sdtPr>
    <w:sdtContent>
      <w:p w:rsidR="009E46C8" w:rsidRDefault="008701BD" w:rsidP="00D65217">
        <w:pPr>
          <w:pStyle w:val="a6"/>
          <w:ind w:firstLine="360"/>
          <w:jc w:val="right"/>
        </w:pPr>
        <w:r w:rsidRPr="008701BD">
          <w:fldChar w:fldCharType="begin"/>
        </w:r>
        <w:r w:rsidR="009E46C8">
          <w:instrText xml:space="preserve"> PAGE   \* MERGEFORMAT </w:instrText>
        </w:r>
        <w:r w:rsidRPr="008701BD">
          <w:fldChar w:fldCharType="separate"/>
        </w:r>
        <w:r w:rsidR="002F5C8E" w:rsidRPr="002F5C8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9E46C8" w:rsidRDefault="009E46C8" w:rsidP="002A5FF8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6C8" w:rsidRDefault="009E46C8" w:rsidP="002A5FF8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DD" w:rsidRDefault="002835DD" w:rsidP="002A5FF8">
      <w:pPr>
        <w:ind w:firstLine="420"/>
      </w:pPr>
      <w:r>
        <w:separator/>
      </w:r>
    </w:p>
  </w:footnote>
  <w:footnote w:type="continuationSeparator" w:id="0">
    <w:p w:rsidR="002835DD" w:rsidRDefault="002835DD" w:rsidP="002A5FF8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6C8" w:rsidRDefault="009E46C8" w:rsidP="002A5FF8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6C8" w:rsidRPr="002A5FF8" w:rsidRDefault="009E46C8" w:rsidP="002A5FF8">
    <w:pPr>
      <w:pStyle w:val="a5"/>
      <w:ind w:firstLine="400"/>
      <w:rPr>
        <w:rFonts w:ascii="Times New Roman" w:hAnsi="Times New Roman" w:cs="Times New Roman"/>
        <w:sz w:val="20"/>
      </w:rPr>
    </w:pPr>
    <w:r w:rsidRPr="002A5FF8">
      <w:rPr>
        <w:rFonts w:ascii="Times New Roman" w:hAnsi="Times New Roman" w:cs="Times New Roman"/>
        <w:sz w:val="20"/>
      </w:rPr>
      <w:t>ALC</w:t>
    </w:r>
    <w:r w:rsidRPr="002A5FF8">
      <w:rPr>
        <w:rFonts w:ascii="Times New Roman" w:cs="Times New Roman"/>
        <w:sz w:val="20"/>
      </w:rPr>
      <w:t>各部门职能说明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6C8" w:rsidRDefault="009E46C8" w:rsidP="002A5FF8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4231"/>
    <w:multiLevelType w:val="hybridMultilevel"/>
    <w:tmpl w:val="025CDC2A"/>
    <w:lvl w:ilvl="0" w:tplc="70BE81B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97F73C2"/>
    <w:multiLevelType w:val="hybridMultilevel"/>
    <w:tmpl w:val="C974EFAC"/>
    <w:lvl w:ilvl="0" w:tplc="CFF0B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FC3481"/>
    <w:multiLevelType w:val="hybridMultilevel"/>
    <w:tmpl w:val="E40C42C2"/>
    <w:lvl w:ilvl="0" w:tplc="B8B22CBE">
      <w:start w:val="1"/>
      <w:numFmt w:val="lowerRoman"/>
      <w:lvlText w:val="(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50C295A"/>
    <w:multiLevelType w:val="hybridMultilevel"/>
    <w:tmpl w:val="FB2690FA"/>
    <w:lvl w:ilvl="0" w:tplc="CFF0B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E097488"/>
    <w:multiLevelType w:val="hybridMultilevel"/>
    <w:tmpl w:val="9C04C110"/>
    <w:lvl w:ilvl="0" w:tplc="CFF0B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8FD26BB"/>
    <w:multiLevelType w:val="hybridMultilevel"/>
    <w:tmpl w:val="B9DA9660"/>
    <w:lvl w:ilvl="0" w:tplc="FF4821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2DFB3634"/>
    <w:multiLevelType w:val="hybridMultilevel"/>
    <w:tmpl w:val="61789DA0"/>
    <w:lvl w:ilvl="0" w:tplc="64FA5EBA">
      <w:start w:val="1"/>
      <w:numFmt w:val="decimal"/>
      <w:lvlText w:val="(%1)"/>
      <w:lvlJc w:val="left"/>
      <w:pPr>
        <w:ind w:left="360" w:hanging="360"/>
      </w:pPr>
      <w:rPr>
        <w:rFonts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2F7944"/>
    <w:multiLevelType w:val="hybridMultilevel"/>
    <w:tmpl w:val="F7DAE9D8"/>
    <w:lvl w:ilvl="0" w:tplc="DB98D9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093108D"/>
    <w:multiLevelType w:val="hybridMultilevel"/>
    <w:tmpl w:val="7760FB2A"/>
    <w:lvl w:ilvl="0" w:tplc="3E8C0D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41B45CD6"/>
    <w:multiLevelType w:val="multilevel"/>
    <w:tmpl w:val="41B45CD6"/>
    <w:lvl w:ilvl="0">
      <w:start w:val="4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49743370"/>
    <w:multiLevelType w:val="hybridMultilevel"/>
    <w:tmpl w:val="5582CCC6"/>
    <w:lvl w:ilvl="0" w:tplc="19D43F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52803F25"/>
    <w:multiLevelType w:val="hybridMultilevel"/>
    <w:tmpl w:val="AB5A4C60"/>
    <w:lvl w:ilvl="0" w:tplc="61B00BDA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526628F"/>
    <w:multiLevelType w:val="hybridMultilevel"/>
    <w:tmpl w:val="3B36E3B6"/>
    <w:lvl w:ilvl="0" w:tplc="E7C643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66D4272B"/>
    <w:multiLevelType w:val="hybridMultilevel"/>
    <w:tmpl w:val="0FD49F16"/>
    <w:lvl w:ilvl="0" w:tplc="CFF0B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6FF011E"/>
    <w:multiLevelType w:val="hybridMultilevel"/>
    <w:tmpl w:val="6912322C"/>
    <w:lvl w:ilvl="0" w:tplc="CFF0B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A6D36E6"/>
    <w:multiLevelType w:val="hybridMultilevel"/>
    <w:tmpl w:val="C0AE491C"/>
    <w:lvl w:ilvl="0" w:tplc="4446C6D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6">
    <w:nsid w:val="6DB62BDF"/>
    <w:multiLevelType w:val="multilevel"/>
    <w:tmpl w:val="0FD49F1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54D60A5"/>
    <w:multiLevelType w:val="hybridMultilevel"/>
    <w:tmpl w:val="F5985880"/>
    <w:lvl w:ilvl="0" w:tplc="A34636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75A74C63"/>
    <w:multiLevelType w:val="hybridMultilevel"/>
    <w:tmpl w:val="5484ADF4"/>
    <w:lvl w:ilvl="0" w:tplc="86366A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>
    <w:nsid w:val="797E304A"/>
    <w:multiLevelType w:val="hybridMultilevel"/>
    <w:tmpl w:val="DD780068"/>
    <w:lvl w:ilvl="0" w:tplc="CFF0B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B2475E0"/>
    <w:multiLevelType w:val="hybridMultilevel"/>
    <w:tmpl w:val="04FA61D4"/>
    <w:lvl w:ilvl="0" w:tplc="6EA89B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12"/>
  </w:num>
  <w:num w:numId="5">
    <w:abstractNumId w:val="8"/>
  </w:num>
  <w:num w:numId="6">
    <w:abstractNumId w:val="1"/>
  </w:num>
  <w:num w:numId="7">
    <w:abstractNumId w:val="19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11"/>
  </w:num>
  <w:num w:numId="13">
    <w:abstractNumId w:val="18"/>
  </w:num>
  <w:num w:numId="14">
    <w:abstractNumId w:val="5"/>
  </w:num>
  <w:num w:numId="15">
    <w:abstractNumId w:val="4"/>
  </w:num>
  <w:num w:numId="16">
    <w:abstractNumId w:val="6"/>
  </w:num>
  <w:num w:numId="17">
    <w:abstractNumId w:val="17"/>
  </w:num>
  <w:num w:numId="18">
    <w:abstractNumId w:val="2"/>
  </w:num>
  <w:num w:numId="19">
    <w:abstractNumId w:val="16"/>
  </w:num>
  <w:num w:numId="20">
    <w:abstractNumId w:val="1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05F"/>
    <w:rsid w:val="00006F16"/>
    <w:rsid w:val="0003265B"/>
    <w:rsid w:val="0006013D"/>
    <w:rsid w:val="00064A3E"/>
    <w:rsid w:val="000D6539"/>
    <w:rsid w:val="00142A37"/>
    <w:rsid w:val="001D4624"/>
    <w:rsid w:val="00200D6F"/>
    <w:rsid w:val="002418F5"/>
    <w:rsid w:val="00251392"/>
    <w:rsid w:val="0026443A"/>
    <w:rsid w:val="002826D5"/>
    <w:rsid w:val="002835DD"/>
    <w:rsid w:val="002873BB"/>
    <w:rsid w:val="00296895"/>
    <w:rsid w:val="002A5FF8"/>
    <w:rsid w:val="002A690D"/>
    <w:rsid w:val="002F5C8E"/>
    <w:rsid w:val="003D0022"/>
    <w:rsid w:val="003E75B1"/>
    <w:rsid w:val="003F332F"/>
    <w:rsid w:val="0045005F"/>
    <w:rsid w:val="00492FAB"/>
    <w:rsid w:val="004C5824"/>
    <w:rsid w:val="004D1E50"/>
    <w:rsid w:val="00563CE0"/>
    <w:rsid w:val="005B57C4"/>
    <w:rsid w:val="00601C53"/>
    <w:rsid w:val="006E0B54"/>
    <w:rsid w:val="006E7D29"/>
    <w:rsid w:val="007119FB"/>
    <w:rsid w:val="0072263F"/>
    <w:rsid w:val="007648A1"/>
    <w:rsid w:val="00777422"/>
    <w:rsid w:val="007965F8"/>
    <w:rsid w:val="007B5DE4"/>
    <w:rsid w:val="007F7D2B"/>
    <w:rsid w:val="0082769E"/>
    <w:rsid w:val="008373F6"/>
    <w:rsid w:val="0084007B"/>
    <w:rsid w:val="008701BD"/>
    <w:rsid w:val="0094499C"/>
    <w:rsid w:val="00961A4E"/>
    <w:rsid w:val="009822A7"/>
    <w:rsid w:val="009B533F"/>
    <w:rsid w:val="009C2FF3"/>
    <w:rsid w:val="009D6793"/>
    <w:rsid w:val="009E46C8"/>
    <w:rsid w:val="00A3262F"/>
    <w:rsid w:val="00A36177"/>
    <w:rsid w:val="00A542D7"/>
    <w:rsid w:val="00A90023"/>
    <w:rsid w:val="00AA6320"/>
    <w:rsid w:val="00B00629"/>
    <w:rsid w:val="00B0569B"/>
    <w:rsid w:val="00B55B3C"/>
    <w:rsid w:val="00C00229"/>
    <w:rsid w:val="00C14908"/>
    <w:rsid w:val="00C317BA"/>
    <w:rsid w:val="00C40C13"/>
    <w:rsid w:val="00C73BAA"/>
    <w:rsid w:val="00CC1B66"/>
    <w:rsid w:val="00D65217"/>
    <w:rsid w:val="00E110E4"/>
    <w:rsid w:val="00E15672"/>
    <w:rsid w:val="00E636F8"/>
    <w:rsid w:val="00E76554"/>
    <w:rsid w:val="00FD0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5F"/>
    <w:pPr>
      <w:widowControl w:val="0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05F"/>
    <w:pPr>
      <w:ind w:firstLine="420"/>
    </w:pPr>
  </w:style>
  <w:style w:type="table" w:styleId="a4">
    <w:name w:val="Table Grid"/>
    <w:basedOn w:val="a1"/>
    <w:uiPriority w:val="59"/>
    <w:rsid w:val="0045005F"/>
    <w:pPr>
      <w:ind w:firstLineChars="200" w:firstLine="2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2A5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A5FF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A5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A5FF8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7655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76554"/>
    <w:rPr>
      <w:sz w:val="18"/>
      <w:szCs w:val="18"/>
    </w:rPr>
  </w:style>
  <w:style w:type="character" w:styleId="a8">
    <w:name w:val="Placeholder Text"/>
    <w:basedOn w:val="a0"/>
    <w:uiPriority w:val="99"/>
    <w:semiHidden/>
    <w:rsid w:val="0082769E"/>
    <w:rPr>
      <w:color w:val="808080"/>
    </w:rPr>
  </w:style>
  <w:style w:type="paragraph" w:styleId="a9">
    <w:name w:val="annotation text"/>
    <w:basedOn w:val="a"/>
    <w:link w:val="Char2"/>
    <w:semiHidden/>
    <w:unhideWhenUsed/>
    <w:rsid w:val="0094499C"/>
    <w:pPr>
      <w:ind w:firstLineChars="0" w:firstLine="0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har2">
    <w:name w:val="批注文字 Char"/>
    <w:basedOn w:val="a0"/>
    <w:link w:val="a9"/>
    <w:semiHidden/>
    <w:rsid w:val="0094499C"/>
    <w:rPr>
      <w:rFonts w:ascii="Times New Roman" w:eastAsia="宋体" w:hAnsi="Times New Roman" w:cs="Times New Roman"/>
      <w:sz w:val="20"/>
      <w:szCs w:val="20"/>
    </w:rPr>
  </w:style>
  <w:style w:type="character" w:styleId="aa">
    <w:name w:val="annotation reference"/>
    <w:semiHidden/>
    <w:unhideWhenUsed/>
    <w:rsid w:val="0094499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THINKAD</cp:lastModifiedBy>
  <cp:revision>4</cp:revision>
  <cp:lastPrinted>2013-02-24T08:42:00Z</cp:lastPrinted>
  <dcterms:created xsi:type="dcterms:W3CDTF">2014-02-24T13:07:00Z</dcterms:created>
  <dcterms:modified xsi:type="dcterms:W3CDTF">2014-12-05T03:28:00Z</dcterms:modified>
</cp:coreProperties>
</file>